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B121E3">
            <w:pPr>
              <w:pStyle w:val="Header"/>
              <w:spacing w:before="120" w:after="120"/>
            </w:pPr>
            <w:r>
              <w:t>NPRR Number</w:t>
            </w:r>
          </w:p>
        </w:tc>
        <w:tc>
          <w:tcPr>
            <w:tcW w:w="1260" w:type="dxa"/>
            <w:tcBorders>
              <w:bottom w:val="single" w:sz="4" w:space="0" w:color="auto"/>
            </w:tcBorders>
            <w:vAlign w:val="center"/>
          </w:tcPr>
          <w:p w14:paraId="58DFDEEC" w14:textId="3E790025" w:rsidR="00067FE2" w:rsidRDefault="00512529" w:rsidP="00B121E3">
            <w:pPr>
              <w:pStyle w:val="Header"/>
              <w:spacing w:before="120" w:after="120"/>
              <w:jc w:val="center"/>
            </w:pPr>
            <w:hyperlink r:id="rId8" w:history="1">
              <w:r w:rsidR="002571CA" w:rsidRPr="002571CA">
                <w:rPr>
                  <w:rStyle w:val="Hyperlink"/>
                </w:rPr>
                <w:t>1210</w:t>
              </w:r>
            </w:hyperlink>
          </w:p>
        </w:tc>
        <w:tc>
          <w:tcPr>
            <w:tcW w:w="900" w:type="dxa"/>
            <w:tcBorders>
              <w:bottom w:val="single" w:sz="4" w:space="0" w:color="auto"/>
            </w:tcBorders>
            <w:shd w:val="clear" w:color="auto" w:fill="FFFFFF"/>
            <w:vAlign w:val="center"/>
          </w:tcPr>
          <w:p w14:paraId="1F77FB52" w14:textId="77777777" w:rsidR="00067FE2" w:rsidRDefault="00067FE2" w:rsidP="00B121E3">
            <w:pPr>
              <w:pStyle w:val="Header"/>
              <w:spacing w:before="120" w:after="120"/>
            </w:pPr>
            <w:r>
              <w:t>NPRR Title</w:t>
            </w:r>
          </w:p>
        </w:tc>
        <w:tc>
          <w:tcPr>
            <w:tcW w:w="6660" w:type="dxa"/>
            <w:tcBorders>
              <w:bottom w:val="single" w:sz="4" w:space="0" w:color="auto"/>
            </w:tcBorders>
            <w:vAlign w:val="center"/>
          </w:tcPr>
          <w:p w14:paraId="58F14EBB" w14:textId="073B0ADB" w:rsidR="00067FE2" w:rsidRDefault="00A2536B" w:rsidP="00B121E3">
            <w:pPr>
              <w:pStyle w:val="Header"/>
              <w:spacing w:before="120" w:after="120"/>
            </w:pPr>
            <w:r>
              <w:t xml:space="preserve">Next Start </w:t>
            </w:r>
            <w:r w:rsidR="00FE3BB4">
              <w:t>Resource Test</w:t>
            </w:r>
            <w:r w:rsidR="005917E2">
              <w:t xml:space="preserve"> and Load-Carrying Test</w:t>
            </w:r>
            <w:r w:rsidR="00FE3BB4">
              <w:t xml:space="preserve"> </w:t>
            </w:r>
            <w:r w:rsidR="00001C05">
              <w:t>F</w:t>
            </w:r>
            <w:r w:rsidR="00FE3BB4">
              <w:t>requency</w:t>
            </w:r>
          </w:p>
        </w:tc>
      </w:tr>
      <w:tr w:rsidR="00FE6A01" w:rsidRPr="00E01925" w14:paraId="398BCBF4" w14:textId="77777777" w:rsidTr="00BC2D06">
        <w:trPr>
          <w:trHeight w:val="518"/>
        </w:trPr>
        <w:tc>
          <w:tcPr>
            <w:tcW w:w="2880" w:type="dxa"/>
            <w:gridSpan w:val="2"/>
            <w:shd w:val="clear" w:color="auto" w:fill="FFFFFF"/>
            <w:vAlign w:val="center"/>
          </w:tcPr>
          <w:p w14:paraId="3A20C7F8" w14:textId="5F6E819E" w:rsidR="00FE6A01" w:rsidRPr="00E01925" w:rsidRDefault="00FE6A01" w:rsidP="00FE6A0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35B7068" w:rsidR="00FE6A01" w:rsidRPr="00E01925" w:rsidRDefault="00AD0930" w:rsidP="00FE6A01">
            <w:pPr>
              <w:pStyle w:val="NormalArial"/>
              <w:spacing w:before="120" w:after="120"/>
            </w:pPr>
            <w:r>
              <w:t xml:space="preserve">February </w:t>
            </w:r>
            <w:r w:rsidR="00777380">
              <w:t>14</w:t>
            </w:r>
            <w:r w:rsidR="003C5992">
              <w:t>, 2024</w:t>
            </w:r>
          </w:p>
        </w:tc>
      </w:tr>
      <w:tr w:rsidR="00FE6A01" w:rsidRPr="00E01925" w14:paraId="3C593156" w14:textId="77777777" w:rsidTr="00BC2D06">
        <w:trPr>
          <w:trHeight w:val="518"/>
        </w:trPr>
        <w:tc>
          <w:tcPr>
            <w:tcW w:w="2880" w:type="dxa"/>
            <w:gridSpan w:val="2"/>
            <w:shd w:val="clear" w:color="auto" w:fill="FFFFFF"/>
            <w:vAlign w:val="center"/>
          </w:tcPr>
          <w:p w14:paraId="292048E1" w14:textId="7780955D" w:rsidR="00FE6A01" w:rsidRPr="00E01925" w:rsidRDefault="00FE6A01" w:rsidP="00FE6A01">
            <w:pPr>
              <w:pStyle w:val="Header"/>
              <w:spacing w:before="120" w:after="120"/>
              <w:rPr>
                <w:bCs w:val="0"/>
              </w:rPr>
            </w:pPr>
            <w:r>
              <w:rPr>
                <w:bCs w:val="0"/>
              </w:rPr>
              <w:t>Action</w:t>
            </w:r>
          </w:p>
        </w:tc>
        <w:tc>
          <w:tcPr>
            <w:tcW w:w="7560" w:type="dxa"/>
            <w:gridSpan w:val="2"/>
            <w:vAlign w:val="center"/>
          </w:tcPr>
          <w:p w14:paraId="5698BB60" w14:textId="5835B470" w:rsidR="00FE6A01" w:rsidRDefault="003C5992" w:rsidP="00FE6A01">
            <w:pPr>
              <w:pStyle w:val="NormalArial"/>
              <w:spacing w:before="120" w:after="120"/>
            </w:pPr>
            <w:r>
              <w:t>Recommended Approval</w:t>
            </w:r>
          </w:p>
        </w:tc>
      </w:tr>
      <w:tr w:rsidR="00FE6A01" w:rsidRPr="00E01925" w14:paraId="1B5B6B69" w14:textId="77777777" w:rsidTr="00BC2D06">
        <w:trPr>
          <w:trHeight w:val="518"/>
        </w:trPr>
        <w:tc>
          <w:tcPr>
            <w:tcW w:w="2880" w:type="dxa"/>
            <w:gridSpan w:val="2"/>
            <w:shd w:val="clear" w:color="auto" w:fill="FFFFFF"/>
            <w:vAlign w:val="center"/>
          </w:tcPr>
          <w:p w14:paraId="41428D62" w14:textId="1AEF11F7" w:rsidR="00FE6A01" w:rsidRPr="00E01925" w:rsidRDefault="00FE6A01" w:rsidP="00FE6A01">
            <w:pPr>
              <w:pStyle w:val="Header"/>
              <w:spacing w:before="120" w:after="120"/>
              <w:rPr>
                <w:bCs w:val="0"/>
              </w:rPr>
            </w:pPr>
            <w:r>
              <w:t xml:space="preserve">Timeline </w:t>
            </w:r>
          </w:p>
        </w:tc>
        <w:tc>
          <w:tcPr>
            <w:tcW w:w="7560" w:type="dxa"/>
            <w:gridSpan w:val="2"/>
            <w:vAlign w:val="center"/>
          </w:tcPr>
          <w:p w14:paraId="3136B8C7" w14:textId="70B15CE7" w:rsidR="00FE6A01" w:rsidRDefault="00FE6A01" w:rsidP="00FE6A01">
            <w:pPr>
              <w:pStyle w:val="NormalArial"/>
              <w:spacing w:before="120" w:after="120"/>
            </w:pPr>
            <w:r>
              <w:t>Normal</w:t>
            </w:r>
          </w:p>
        </w:tc>
      </w:tr>
      <w:tr w:rsidR="00AD0930" w:rsidRPr="00E01925" w14:paraId="63541DE5" w14:textId="77777777" w:rsidTr="00BC2D06">
        <w:trPr>
          <w:trHeight w:val="518"/>
        </w:trPr>
        <w:tc>
          <w:tcPr>
            <w:tcW w:w="2880" w:type="dxa"/>
            <w:gridSpan w:val="2"/>
            <w:shd w:val="clear" w:color="auto" w:fill="FFFFFF"/>
            <w:vAlign w:val="center"/>
          </w:tcPr>
          <w:p w14:paraId="22E857FE" w14:textId="111DBA4D" w:rsidR="00AD0930" w:rsidRDefault="00AD0930" w:rsidP="00AD0930">
            <w:pPr>
              <w:pStyle w:val="Header"/>
              <w:spacing w:before="120" w:after="120"/>
            </w:pPr>
            <w:r>
              <w:t>Estimated Impacts</w:t>
            </w:r>
          </w:p>
        </w:tc>
        <w:tc>
          <w:tcPr>
            <w:tcW w:w="7560" w:type="dxa"/>
            <w:gridSpan w:val="2"/>
            <w:vAlign w:val="center"/>
          </w:tcPr>
          <w:p w14:paraId="3C80DAEA" w14:textId="77777777" w:rsidR="00AD0930" w:rsidRDefault="00AD0930" w:rsidP="00AD0930">
            <w:pPr>
              <w:pStyle w:val="NormalArial"/>
              <w:spacing w:before="120" w:after="120"/>
            </w:pPr>
            <w:r>
              <w:t xml:space="preserve">Cost/Budgetary:  None  </w:t>
            </w:r>
          </w:p>
          <w:p w14:paraId="46847A49" w14:textId="65F9A66C" w:rsidR="00AD0930" w:rsidRDefault="00AD0930" w:rsidP="00AD0930">
            <w:pPr>
              <w:pStyle w:val="NormalArial"/>
              <w:spacing w:before="120" w:after="120"/>
            </w:pPr>
            <w:r>
              <w:t xml:space="preserve">Project Duration:  </w:t>
            </w:r>
            <w:r w:rsidR="00AE3DF2">
              <w:t>No project required</w:t>
            </w:r>
            <w:r>
              <w:t xml:space="preserve">  </w:t>
            </w:r>
          </w:p>
        </w:tc>
      </w:tr>
      <w:tr w:rsidR="00AD0930" w:rsidRPr="00E01925" w14:paraId="036DC11A" w14:textId="77777777" w:rsidTr="00BC2D06">
        <w:trPr>
          <w:trHeight w:val="518"/>
        </w:trPr>
        <w:tc>
          <w:tcPr>
            <w:tcW w:w="2880" w:type="dxa"/>
            <w:gridSpan w:val="2"/>
            <w:shd w:val="clear" w:color="auto" w:fill="FFFFFF"/>
            <w:vAlign w:val="center"/>
          </w:tcPr>
          <w:p w14:paraId="1DD7FD5B" w14:textId="6090E9E6" w:rsidR="00AD0930" w:rsidRPr="00E01925" w:rsidRDefault="00AD0930" w:rsidP="00AD0930">
            <w:pPr>
              <w:pStyle w:val="Header"/>
              <w:spacing w:before="120" w:after="120"/>
              <w:rPr>
                <w:bCs w:val="0"/>
              </w:rPr>
            </w:pPr>
            <w:r>
              <w:t>Proposed Effective Date</w:t>
            </w:r>
          </w:p>
        </w:tc>
        <w:tc>
          <w:tcPr>
            <w:tcW w:w="7560" w:type="dxa"/>
            <w:gridSpan w:val="2"/>
            <w:vAlign w:val="center"/>
          </w:tcPr>
          <w:p w14:paraId="021F3CD7" w14:textId="4A2132F6" w:rsidR="00AD0930" w:rsidRDefault="00AD0930" w:rsidP="00AD0930">
            <w:pPr>
              <w:pStyle w:val="NormalArial"/>
              <w:spacing w:before="120" w:after="120"/>
            </w:pPr>
            <w:r>
              <w:t>First of the month following Public Utility Commission of Texas (PUCT) approval</w:t>
            </w:r>
          </w:p>
        </w:tc>
      </w:tr>
      <w:tr w:rsidR="00AD0930" w:rsidRPr="00E01925" w14:paraId="55A4F886" w14:textId="77777777" w:rsidTr="00BC2D06">
        <w:trPr>
          <w:trHeight w:val="518"/>
        </w:trPr>
        <w:tc>
          <w:tcPr>
            <w:tcW w:w="2880" w:type="dxa"/>
            <w:gridSpan w:val="2"/>
            <w:shd w:val="clear" w:color="auto" w:fill="FFFFFF"/>
            <w:vAlign w:val="center"/>
          </w:tcPr>
          <w:p w14:paraId="10DB1F96" w14:textId="326A0D19" w:rsidR="00AD0930" w:rsidRPr="00E01925" w:rsidRDefault="00AD0930" w:rsidP="00AD0930">
            <w:pPr>
              <w:pStyle w:val="Header"/>
              <w:spacing w:before="120" w:after="120"/>
              <w:rPr>
                <w:bCs w:val="0"/>
              </w:rPr>
            </w:pPr>
            <w:r>
              <w:t>Priority and Rank Assigned</w:t>
            </w:r>
          </w:p>
        </w:tc>
        <w:tc>
          <w:tcPr>
            <w:tcW w:w="7560" w:type="dxa"/>
            <w:gridSpan w:val="2"/>
            <w:vAlign w:val="center"/>
          </w:tcPr>
          <w:p w14:paraId="41578563" w14:textId="65DBC211" w:rsidR="00AD0930" w:rsidRDefault="00AD0930" w:rsidP="00AD0930">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B121E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0C795AE8" w:rsidR="009D17F0" w:rsidRPr="00FB509B" w:rsidRDefault="00FE3BB4" w:rsidP="00B121E3">
            <w:pPr>
              <w:pStyle w:val="NormalArial"/>
              <w:spacing w:before="120" w:after="120"/>
            </w:pPr>
            <w:r>
              <w:t>8.</w:t>
            </w:r>
            <w:r w:rsidR="003513B2">
              <w:t>1.</w:t>
            </w:r>
            <w:r w:rsidR="005917E2">
              <w:t>1.</w:t>
            </w:r>
            <w:r>
              <w:t>2.1.5</w:t>
            </w:r>
            <w:r w:rsidR="00B121E3">
              <w:t xml:space="preserve">, </w:t>
            </w:r>
            <w:r w:rsidR="00790C61">
              <w:t>S</w:t>
            </w:r>
            <w:r>
              <w:t>ystem Black Start Capability Qualification and Testing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121E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07C0076" w:rsidR="00C9766A" w:rsidRPr="00FB509B" w:rsidRDefault="00B121E3" w:rsidP="00B121E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121E3">
            <w:pPr>
              <w:pStyle w:val="Header"/>
              <w:spacing w:before="120" w:after="120"/>
            </w:pPr>
            <w:r>
              <w:t>Revision Description</w:t>
            </w:r>
          </w:p>
        </w:tc>
        <w:tc>
          <w:tcPr>
            <w:tcW w:w="7560" w:type="dxa"/>
            <w:gridSpan w:val="2"/>
            <w:tcBorders>
              <w:bottom w:val="single" w:sz="4" w:space="0" w:color="auto"/>
            </w:tcBorders>
            <w:vAlign w:val="center"/>
          </w:tcPr>
          <w:p w14:paraId="6A00AE95" w14:textId="2AD192F1" w:rsidR="009D17F0" w:rsidRPr="00FB509B" w:rsidRDefault="00FE3BB4" w:rsidP="00913FA9">
            <w:pPr>
              <w:pStyle w:val="NormalArial"/>
              <w:spacing w:before="120" w:after="120"/>
            </w:pPr>
            <w:r>
              <w:t xml:space="preserve">This </w:t>
            </w:r>
            <w:r w:rsidR="00B121E3">
              <w:t xml:space="preserve">Nodal Protocol Revision Request (NPRR) </w:t>
            </w:r>
            <w:r>
              <w:t xml:space="preserve">changes the </w:t>
            </w:r>
            <w:r w:rsidR="00572B36">
              <w:t xml:space="preserve">frequency of the </w:t>
            </w:r>
            <w:r>
              <w:t>Next Start Resou</w:t>
            </w:r>
            <w:r w:rsidR="00933347">
              <w:t>r</w:t>
            </w:r>
            <w:r>
              <w:t xml:space="preserve">ce </w:t>
            </w:r>
            <w:r w:rsidR="005917E2">
              <w:t>T</w:t>
            </w:r>
            <w:r>
              <w:t xml:space="preserve">est </w:t>
            </w:r>
            <w:r w:rsidR="005917E2">
              <w:t xml:space="preserve">and </w:t>
            </w:r>
            <w:r w:rsidR="00572B36">
              <w:t xml:space="preserve">the </w:t>
            </w:r>
            <w:r w:rsidR="005917E2">
              <w:t xml:space="preserve">Load-Carrying Test </w:t>
            </w:r>
            <w:r w:rsidR="00DC5BEC">
              <w:t>respectively</w:t>
            </w:r>
            <w:r>
              <w:t xml:space="preserve"> from once every five years to </w:t>
            </w:r>
            <w:r w:rsidR="005917E2">
              <w:t xml:space="preserve">once </w:t>
            </w:r>
            <w:r>
              <w:t>every four cal</w:t>
            </w:r>
            <w:r w:rsidR="00933347">
              <w:t>e</w:t>
            </w:r>
            <w:r>
              <w:t>nd</w:t>
            </w:r>
            <w:r w:rsidR="00933347">
              <w:t>a</w:t>
            </w:r>
            <w:r>
              <w:t>r year</w:t>
            </w:r>
            <w:r w:rsidR="00B121E3">
              <w:t>s</w:t>
            </w:r>
            <w:r w:rsidR="003513B2">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B121E3">
            <w:pPr>
              <w:pStyle w:val="Header"/>
              <w:spacing w:before="120" w:after="120"/>
            </w:pPr>
            <w:r>
              <w:t>Reason for Revision</w:t>
            </w:r>
          </w:p>
        </w:tc>
        <w:tc>
          <w:tcPr>
            <w:tcW w:w="7560" w:type="dxa"/>
            <w:gridSpan w:val="2"/>
            <w:vAlign w:val="center"/>
          </w:tcPr>
          <w:p w14:paraId="62411787" w14:textId="6CE0DA38" w:rsidR="00EA1597" w:rsidRDefault="00EA1597" w:rsidP="00EA1597">
            <w:pPr>
              <w:pStyle w:val="NormalArial"/>
              <w:tabs>
                <w:tab w:val="left" w:pos="432"/>
              </w:tabs>
              <w:spacing w:before="120"/>
              <w:ind w:left="432" w:hanging="432"/>
              <w:rPr>
                <w:rFonts w:cs="Arial"/>
                <w:color w:val="000000"/>
              </w:rPr>
            </w:pPr>
            <w:r w:rsidRPr="006629C8">
              <w:object w:dxaOrig="225" w:dyaOrig="225" w14:anchorId="556FD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630921F" w14:textId="6829BC5A" w:rsidR="00EA1597" w:rsidRPr="00BD53C5" w:rsidRDefault="00EA1597" w:rsidP="00EA1597">
            <w:pPr>
              <w:pStyle w:val="NormalArial"/>
              <w:tabs>
                <w:tab w:val="left" w:pos="432"/>
              </w:tabs>
              <w:spacing w:before="120"/>
              <w:ind w:left="432" w:hanging="432"/>
              <w:rPr>
                <w:rFonts w:cs="Arial"/>
                <w:color w:val="000000"/>
              </w:rPr>
            </w:pPr>
            <w:r w:rsidRPr="00CD242D">
              <w:object w:dxaOrig="225" w:dyaOrig="225" w14:anchorId="3DAE991E">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062A7AC" w14:textId="3CBDC8C3" w:rsidR="00EA1597" w:rsidRPr="00BD53C5" w:rsidRDefault="00EA1597" w:rsidP="00EA1597">
            <w:pPr>
              <w:pStyle w:val="NormalArial"/>
              <w:spacing w:before="120"/>
              <w:ind w:left="432" w:hanging="432"/>
              <w:rPr>
                <w:rFonts w:cs="Arial"/>
                <w:color w:val="000000"/>
              </w:rPr>
            </w:pPr>
            <w:r w:rsidRPr="006629C8">
              <w:object w:dxaOrig="225" w:dyaOrig="225" w14:anchorId="6E34F441">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3C7476E" w14:textId="188AB388" w:rsidR="00EA1597" w:rsidRDefault="00EA1597" w:rsidP="00EA1597">
            <w:pPr>
              <w:pStyle w:val="NormalArial"/>
              <w:spacing w:before="120"/>
              <w:rPr>
                <w:iCs/>
                <w:kern w:val="24"/>
              </w:rPr>
            </w:pPr>
            <w:r w:rsidRPr="006629C8">
              <w:object w:dxaOrig="225" w:dyaOrig="225" w14:anchorId="008B5216">
                <v:shape id="_x0000_i1053" type="#_x0000_t75" style="width:15.75pt;height:15pt" o:ole="">
                  <v:imagedata r:id="rId9" o:title=""/>
                </v:shape>
                <w:control r:id="rId16" w:name="TextBox13" w:shapeid="_x0000_i1053"/>
              </w:object>
            </w:r>
            <w:r w:rsidRPr="006629C8">
              <w:t xml:space="preserve">  </w:t>
            </w:r>
            <w:r w:rsidR="00731CD2" w:rsidRPr="00344591">
              <w:rPr>
                <w:iCs/>
                <w:kern w:val="24"/>
              </w:rPr>
              <w:t>General system and/or process improvement(s)</w:t>
            </w:r>
          </w:p>
          <w:p w14:paraId="2F0C078D" w14:textId="59E63648" w:rsidR="00EA1597" w:rsidRDefault="00EA1597" w:rsidP="00EA1597">
            <w:pPr>
              <w:pStyle w:val="NormalArial"/>
              <w:spacing w:before="120"/>
              <w:rPr>
                <w:iCs/>
                <w:kern w:val="24"/>
              </w:rPr>
            </w:pPr>
            <w:r w:rsidRPr="006629C8">
              <w:object w:dxaOrig="225" w:dyaOrig="225" w14:anchorId="7BD8BBD4">
                <v:shape id="_x0000_i1055" type="#_x0000_t75" style="width:15.75pt;height:15pt" o:ole="">
                  <v:imagedata r:id="rId17" o:title=""/>
                </v:shape>
                <w:control r:id="rId18" w:name="TextBox14" w:shapeid="_x0000_i1055"/>
              </w:object>
            </w:r>
            <w:r w:rsidRPr="006629C8">
              <w:t xml:space="preserve">  </w:t>
            </w:r>
            <w:r>
              <w:rPr>
                <w:iCs/>
                <w:kern w:val="24"/>
              </w:rPr>
              <w:t>Regulatory requirements</w:t>
            </w:r>
          </w:p>
          <w:p w14:paraId="7B8A75B9" w14:textId="34B4240D" w:rsidR="00EA1597" w:rsidRPr="00CD242D" w:rsidRDefault="00EA1597" w:rsidP="00EA1597">
            <w:pPr>
              <w:pStyle w:val="NormalArial"/>
              <w:spacing w:before="120"/>
              <w:rPr>
                <w:rFonts w:cs="Arial"/>
                <w:color w:val="000000"/>
              </w:rPr>
            </w:pPr>
            <w:r w:rsidRPr="006629C8">
              <w:lastRenderedPageBreak/>
              <w:object w:dxaOrig="225" w:dyaOrig="225" w14:anchorId="44AAA9CE">
                <v:shape id="_x0000_i1057" type="#_x0000_t75" style="width:15.75pt;height:15pt" o:ole="">
                  <v:imagedata r:id="rId9" o:title=""/>
                </v:shape>
                <w:control r:id="rId19" w:name="TextBox15" w:shapeid="_x0000_i1057"/>
              </w:object>
            </w:r>
            <w:r w:rsidRPr="006629C8">
              <w:t xml:space="preserve">  </w:t>
            </w:r>
            <w:r>
              <w:rPr>
                <w:rFonts w:cs="Arial"/>
                <w:color w:val="000000"/>
              </w:rPr>
              <w:t>ERCOT Board and/or PUCT Directive</w:t>
            </w:r>
          </w:p>
          <w:p w14:paraId="09D341AE" w14:textId="77777777" w:rsidR="00EA1597" w:rsidRDefault="00EA1597" w:rsidP="00EA1597">
            <w:pPr>
              <w:pStyle w:val="NormalArial"/>
              <w:rPr>
                <w:i/>
                <w:sz w:val="20"/>
                <w:szCs w:val="20"/>
              </w:rPr>
            </w:pPr>
          </w:p>
          <w:p w14:paraId="4818D736" w14:textId="088B7347" w:rsidR="00FC3D4B" w:rsidRPr="001313B4" w:rsidRDefault="00EA1597" w:rsidP="00EA1597">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E1303B">
        <w:trPr>
          <w:trHeight w:val="518"/>
        </w:trPr>
        <w:tc>
          <w:tcPr>
            <w:tcW w:w="2880" w:type="dxa"/>
            <w:gridSpan w:val="2"/>
            <w:shd w:val="clear" w:color="auto" w:fill="FFFFFF"/>
            <w:vAlign w:val="center"/>
          </w:tcPr>
          <w:p w14:paraId="6ABB5F27" w14:textId="6E4D2330" w:rsidR="00625E5D" w:rsidRDefault="00EA1597" w:rsidP="00B121E3">
            <w:pPr>
              <w:pStyle w:val="Header"/>
              <w:spacing w:before="120" w:after="120"/>
            </w:pPr>
            <w:r>
              <w:lastRenderedPageBreak/>
              <w:t>Justification of Reason for Revision and Market Impacts</w:t>
            </w:r>
          </w:p>
        </w:tc>
        <w:tc>
          <w:tcPr>
            <w:tcW w:w="7560" w:type="dxa"/>
            <w:gridSpan w:val="2"/>
            <w:vAlign w:val="center"/>
          </w:tcPr>
          <w:p w14:paraId="7E61B342" w14:textId="2638AF7F" w:rsidR="00572B36" w:rsidRDefault="00FE3BB4" w:rsidP="00913FA9">
            <w:pPr>
              <w:pStyle w:val="NormalArial"/>
              <w:spacing w:before="120" w:after="120"/>
            </w:pPr>
            <w:r>
              <w:t>N</w:t>
            </w:r>
            <w:r w:rsidR="00B121E3">
              <w:t>orth American Electric Reliability Corporation (N</w:t>
            </w:r>
            <w:r>
              <w:t>ERC</w:t>
            </w:r>
            <w:r w:rsidR="00B121E3">
              <w:t>)</w:t>
            </w:r>
            <w:r>
              <w:t xml:space="preserve"> </w:t>
            </w:r>
            <w:r w:rsidR="00B121E3">
              <w:t>S</w:t>
            </w:r>
            <w:r>
              <w:t>tandard EOP-005-</w:t>
            </w:r>
            <w:r w:rsidRPr="00913FA9">
              <w:t>3</w:t>
            </w:r>
            <w:r w:rsidR="00B121E3" w:rsidRPr="00913FA9">
              <w:t xml:space="preserve">, System Restoration from Blackstart Resources, </w:t>
            </w:r>
            <w:r w:rsidRPr="00913FA9">
              <w:t>R6</w:t>
            </w:r>
            <w:r w:rsidR="00B121E3">
              <w:t>,</w:t>
            </w:r>
            <w:r>
              <w:t xml:space="preserve"> requires that </w:t>
            </w:r>
            <w:r w:rsidR="007928CD">
              <w:t>a Black</w:t>
            </w:r>
            <w:r w:rsidR="00B121E3">
              <w:t xml:space="preserve"> S</w:t>
            </w:r>
            <w:r w:rsidR="007928CD">
              <w:t xml:space="preserve">tart Resource </w:t>
            </w:r>
            <w:r w:rsidR="00572B36">
              <w:t>be</w:t>
            </w:r>
            <w:r w:rsidR="007928CD">
              <w:t xml:space="preserve"> tested once every five years to verify that it can meet the real and reactive requirements of a cranking path </w:t>
            </w:r>
            <w:r w:rsidR="005917E2">
              <w:t xml:space="preserve">and the dynamic capability </w:t>
            </w:r>
            <w:r w:rsidR="007928CD">
              <w:t xml:space="preserve">to supply initial </w:t>
            </w:r>
            <w:r w:rsidR="00B121E3">
              <w:t>L</w:t>
            </w:r>
            <w:r w:rsidR="007928CD">
              <w:t>oad</w:t>
            </w:r>
            <w:r w:rsidR="003513B2">
              <w:t>s</w:t>
            </w:r>
            <w:r w:rsidR="007928CD">
              <w:t>.  This requirement is met via the Next Start Resource Test outline</w:t>
            </w:r>
            <w:r w:rsidR="00705A09">
              <w:t>d</w:t>
            </w:r>
            <w:r w:rsidR="007928CD">
              <w:t xml:space="preserve"> in </w:t>
            </w:r>
            <w:r w:rsidR="00B848E4">
              <w:t>paragraph (3)(d)(vii) of S</w:t>
            </w:r>
            <w:r w:rsidR="007928CD">
              <w:t>ection 8.</w:t>
            </w:r>
            <w:r w:rsidR="004F597D">
              <w:t>1.</w:t>
            </w:r>
            <w:r w:rsidR="007928CD">
              <w:t>1.2.1.5.</w:t>
            </w:r>
          </w:p>
          <w:p w14:paraId="58A831A5" w14:textId="13F0343D" w:rsidR="00572B36" w:rsidRDefault="007928CD" w:rsidP="00913FA9">
            <w:pPr>
              <w:pStyle w:val="NormalArial"/>
              <w:spacing w:before="120" w:after="120"/>
            </w:pPr>
            <w:r>
              <w:t>It has become apparent that meeting the once</w:t>
            </w:r>
            <w:r w:rsidR="00572B36">
              <w:t>-</w:t>
            </w:r>
            <w:r>
              <w:t>every</w:t>
            </w:r>
            <w:r w:rsidR="00572B36">
              <w:t>-</w:t>
            </w:r>
            <w:r>
              <w:t>five</w:t>
            </w:r>
            <w:r w:rsidR="00572B36">
              <w:t>-</w:t>
            </w:r>
            <w:r>
              <w:t xml:space="preserve">years testing requirement </w:t>
            </w:r>
            <w:r w:rsidR="00DC5BEC">
              <w:t xml:space="preserve">raises issues with respect to the specific deadline and </w:t>
            </w:r>
            <w:r>
              <w:t>can be difficult.  For example, if a Next Start Resource Test is conducted on April 15</w:t>
            </w:r>
            <w:r w:rsidR="00A11540">
              <w:t>, 2023</w:t>
            </w:r>
            <w:r>
              <w:t xml:space="preserve"> of the current year, depending on system conditions, it may be difficult for </w:t>
            </w:r>
            <w:r w:rsidR="000D2BB1">
              <w:t xml:space="preserve">a </w:t>
            </w:r>
            <w:r>
              <w:t>contracted Black</w:t>
            </w:r>
            <w:r w:rsidR="00B848E4">
              <w:t xml:space="preserve"> S</w:t>
            </w:r>
            <w:r>
              <w:t>tart Resource to test by April 15</w:t>
            </w:r>
            <w:r w:rsidR="00A11540">
              <w:t>,</w:t>
            </w:r>
            <w:r w:rsidR="00DC5BEC">
              <w:t xml:space="preserve"> specifically, in</w:t>
            </w:r>
            <w:r w:rsidR="00A11540">
              <w:t xml:space="preserve"> 2028.  </w:t>
            </w:r>
            <w:r w:rsidR="00DC5BEC">
              <w:t>Accordingly</w:t>
            </w:r>
            <w:r w:rsidR="00A11540">
              <w:t xml:space="preserve">, ERCOT is proposing that </w:t>
            </w:r>
            <w:r w:rsidR="00307181">
              <w:t>the once</w:t>
            </w:r>
            <w:r w:rsidR="00DC5BEC">
              <w:t>-</w:t>
            </w:r>
            <w:r w:rsidR="00307181">
              <w:t>every</w:t>
            </w:r>
            <w:r w:rsidR="00DC5BEC">
              <w:t>-</w:t>
            </w:r>
            <w:r w:rsidR="00307181">
              <w:t>five</w:t>
            </w:r>
            <w:r w:rsidR="00DC5BEC">
              <w:t>-</w:t>
            </w:r>
            <w:r w:rsidR="00307181">
              <w:t xml:space="preserve">year testing cycle for the Next Start Resource </w:t>
            </w:r>
            <w:r w:rsidR="00DC5BEC">
              <w:t>T</w:t>
            </w:r>
            <w:r w:rsidR="00307181">
              <w:t xml:space="preserve">est be changed to once every four </w:t>
            </w:r>
            <w:r w:rsidR="00933347">
              <w:t>calendar</w:t>
            </w:r>
            <w:r w:rsidR="00307181">
              <w:t xml:space="preserve"> years</w:t>
            </w:r>
            <w:r w:rsidR="00705A09">
              <w:t xml:space="preserve"> in order to consistently be within the </w:t>
            </w:r>
            <w:r w:rsidR="00572B36">
              <w:t>five</w:t>
            </w:r>
            <w:r w:rsidR="00705A09">
              <w:t xml:space="preserve"> year NERC</w:t>
            </w:r>
            <w:r w:rsidR="00572B36">
              <w:t>-</w:t>
            </w:r>
            <w:r w:rsidR="00705A09">
              <w:t>required time frame</w:t>
            </w:r>
            <w:r w:rsidR="00DC5BEC">
              <w:t xml:space="preserve"> and avoid issues related to the time of year in which the deadline falls</w:t>
            </w:r>
            <w:r w:rsidR="00307181">
              <w:t xml:space="preserve">.  Once every four </w:t>
            </w:r>
            <w:r w:rsidR="00933347">
              <w:t>calendar</w:t>
            </w:r>
            <w:r w:rsidR="00307181">
              <w:t xml:space="preserve"> year</w:t>
            </w:r>
            <w:r w:rsidR="00B848E4">
              <w:t>s</w:t>
            </w:r>
            <w:r w:rsidR="00307181">
              <w:t xml:space="preserve"> </w:t>
            </w:r>
            <w:r w:rsidR="00DC5BEC">
              <w:t>provides</w:t>
            </w:r>
            <w:r w:rsidR="00307181">
              <w:t xml:space="preserve"> flexibility to test at any point within the </w:t>
            </w:r>
            <w:r w:rsidR="00DC5BEC">
              <w:t xml:space="preserve">calendar </w:t>
            </w:r>
            <w:r w:rsidR="00307181">
              <w:t>year that the test is due.</w:t>
            </w:r>
          </w:p>
          <w:p w14:paraId="313E5647" w14:textId="78766A19" w:rsidR="00625E5D" w:rsidRPr="00625E5D" w:rsidRDefault="00B848E4" w:rsidP="00913FA9">
            <w:pPr>
              <w:pStyle w:val="NormalArial"/>
              <w:spacing w:before="120" w:after="120"/>
              <w:rPr>
                <w:iCs/>
                <w:kern w:val="24"/>
              </w:rPr>
            </w:pPr>
            <w:r>
              <w:t xml:space="preserve">To reduce complexity and </w:t>
            </w:r>
            <w:r w:rsidR="00572B36">
              <w:t>the</w:t>
            </w:r>
            <w:r>
              <w:t xml:space="preserve"> potential risk </w:t>
            </w:r>
            <w:r w:rsidR="00DC5BEC">
              <w:t>associated with</w:t>
            </w:r>
            <w:r>
              <w:t xml:space="preserve"> managing different testing frequencies, the f</w:t>
            </w:r>
            <w:r w:rsidR="003513B2">
              <w:t xml:space="preserve">requency of the Load-Carrying </w:t>
            </w:r>
            <w:r w:rsidR="00572B36">
              <w:t>T</w:t>
            </w:r>
            <w:r w:rsidR="003513B2">
              <w:t xml:space="preserve">est </w:t>
            </w:r>
            <w:r w:rsidR="00572B36">
              <w:t xml:space="preserve">in paragraph </w:t>
            </w:r>
            <w:r w:rsidR="00DC5BEC">
              <w:t>(3)(c)(vi)</w:t>
            </w:r>
            <w:r w:rsidR="00992193">
              <w:t xml:space="preserve"> of Section 8.1.1.2.1.5</w:t>
            </w:r>
            <w:r w:rsidR="00DC5BEC">
              <w:t xml:space="preserve"> </w:t>
            </w:r>
            <w:r w:rsidR="003513B2">
              <w:t xml:space="preserve">is also changed to align with the </w:t>
            </w:r>
            <w:r w:rsidR="00DC5BEC">
              <w:t xml:space="preserve">frequency of the </w:t>
            </w:r>
            <w:r w:rsidR="003513B2">
              <w:t>Next Start Resource Test.</w:t>
            </w:r>
          </w:p>
        </w:tc>
      </w:tr>
      <w:tr w:rsidR="00E1303B" w14:paraId="70E5863C" w14:textId="77777777" w:rsidTr="00E1303B">
        <w:trPr>
          <w:trHeight w:val="518"/>
        </w:trPr>
        <w:tc>
          <w:tcPr>
            <w:tcW w:w="2880" w:type="dxa"/>
            <w:gridSpan w:val="2"/>
            <w:shd w:val="clear" w:color="auto" w:fill="FFFFFF"/>
            <w:vAlign w:val="center"/>
          </w:tcPr>
          <w:p w14:paraId="4783C62A" w14:textId="451AD7F9" w:rsidR="00E1303B" w:rsidRDefault="00E1303B" w:rsidP="00B121E3">
            <w:pPr>
              <w:pStyle w:val="Header"/>
              <w:spacing w:before="120" w:after="120"/>
            </w:pPr>
            <w:r>
              <w:t>PRS Decision</w:t>
            </w:r>
          </w:p>
        </w:tc>
        <w:tc>
          <w:tcPr>
            <w:tcW w:w="7560" w:type="dxa"/>
            <w:gridSpan w:val="2"/>
            <w:vAlign w:val="center"/>
          </w:tcPr>
          <w:p w14:paraId="1994CE80" w14:textId="77777777" w:rsidR="00E1303B" w:rsidRDefault="00FE6A01" w:rsidP="00913FA9">
            <w:pPr>
              <w:pStyle w:val="NormalArial"/>
              <w:spacing w:before="120" w:after="120"/>
            </w:pPr>
            <w:r>
              <w:t>On 12/15/23, PRS voted unanimously to table NPRR1210 and refer the issue to ROS.  All Market Segments participated in the vote.</w:t>
            </w:r>
          </w:p>
          <w:p w14:paraId="2F8D652E" w14:textId="77777777" w:rsidR="00EA1597" w:rsidRDefault="00EA1597" w:rsidP="00913FA9">
            <w:pPr>
              <w:pStyle w:val="NormalArial"/>
              <w:spacing w:before="120" w:after="120"/>
            </w:pPr>
            <w:r>
              <w:t>On 1/11/24, PRS voted unanimously to recommend approval of NPRR1210 as submitted.  All Market Segments participated in the vote.</w:t>
            </w:r>
          </w:p>
          <w:p w14:paraId="25560AB5" w14:textId="7608A47B" w:rsidR="00AD0930" w:rsidRDefault="00AD0930" w:rsidP="00913FA9">
            <w:pPr>
              <w:pStyle w:val="NormalArial"/>
              <w:spacing w:before="120" w:after="120"/>
            </w:pPr>
            <w:r>
              <w:t xml:space="preserve">On 2/8/24, PRS voted unanimously to endorse and forward to TAC the 1/11/24 PRS Report and the </w:t>
            </w:r>
            <w:r w:rsidR="0059607E">
              <w:t>11/15/23</w:t>
            </w:r>
            <w:r>
              <w:t xml:space="preserve"> Impact Analysis for NPRR1210.  All Market Segments participated in the vote.   </w:t>
            </w:r>
          </w:p>
        </w:tc>
      </w:tr>
      <w:tr w:rsidR="00E1303B" w14:paraId="42F47497" w14:textId="77777777" w:rsidTr="00777380">
        <w:trPr>
          <w:trHeight w:val="518"/>
        </w:trPr>
        <w:tc>
          <w:tcPr>
            <w:tcW w:w="2880" w:type="dxa"/>
            <w:gridSpan w:val="2"/>
            <w:shd w:val="clear" w:color="auto" w:fill="FFFFFF"/>
            <w:vAlign w:val="center"/>
          </w:tcPr>
          <w:p w14:paraId="1E8D9BA7" w14:textId="1F8F725D" w:rsidR="00E1303B" w:rsidRDefault="00E1303B" w:rsidP="00B121E3">
            <w:pPr>
              <w:pStyle w:val="Header"/>
              <w:spacing w:before="120" w:after="120"/>
            </w:pPr>
            <w:r>
              <w:t>Summary of PRS Discussion</w:t>
            </w:r>
          </w:p>
        </w:tc>
        <w:tc>
          <w:tcPr>
            <w:tcW w:w="7560" w:type="dxa"/>
            <w:gridSpan w:val="2"/>
            <w:vAlign w:val="center"/>
          </w:tcPr>
          <w:p w14:paraId="01F7AD8B" w14:textId="77777777" w:rsidR="00E1303B" w:rsidRDefault="00FE6A01" w:rsidP="00913FA9">
            <w:pPr>
              <w:pStyle w:val="NormalArial"/>
              <w:spacing w:before="120" w:after="120"/>
            </w:pPr>
            <w:r>
              <w:t xml:space="preserve">On 12/15/23, participants noted that the Black Start Working Group (BSWG) discussed a draft of NPRR1210 and had no concerns, but requested additional time for BSWG review now that </w:t>
            </w:r>
            <w:r w:rsidR="00665115">
              <w:t>the actual revision request is posted</w:t>
            </w:r>
            <w:r>
              <w:t>.</w:t>
            </w:r>
          </w:p>
          <w:p w14:paraId="15F91908" w14:textId="77777777" w:rsidR="00EA1597" w:rsidRDefault="00EA1597" w:rsidP="00913FA9">
            <w:pPr>
              <w:pStyle w:val="NormalArial"/>
              <w:spacing w:before="120" w:after="120"/>
            </w:pPr>
            <w:r>
              <w:t>On 1/11/24, participants reviewed the 1/8/24 ROS comments.</w:t>
            </w:r>
          </w:p>
          <w:p w14:paraId="39992385" w14:textId="2CF4CD0B" w:rsidR="0090407E" w:rsidRDefault="0090407E" w:rsidP="00913FA9">
            <w:pPr>
              <w:pStyle w:val="NormalArial"/>
              <w:spacing w:before="120" w:after="120"/>
            </w:pPr>
            <w:r>
              <w:lastRenderedPageBreak/>
              <w:t>On 2/8/24, participants reviewed the 11/15/23 Impact Analysis.</w:t>
            </w:r>
          </w:p>
        </w:tc>
      </w:tr>
      <w:tr w:rsidR="00777380" w14:paraId="539859CB" w14:textId="77777777" w:rsidTr="00777380">
        <w:trPr>
          <w:trHeight w:val="518"/>
        </w:trPr>
        <w:tc>
          <w:tcPr>
            <w:tcW w:w="2880" w:type="dxa"/>
            <w:gridSpan w:val="2"/>
            <w:shd w:val="clear" w:color="auto" w:fill="FFFFFF"/>
            <w:vAlign w:val="center"/>
          </w:tcPr>
          <w:p w14:paraId="33C3C05D" w14:textId="723A8C86" w:rsidR="00777380" w:rsidRDefault="00777380" w:rsidP="00777380">
            <w:pPr>
              <w:pStyle w:val="Header"/>
              <w:spacing w:before="120" w:after="120"/>
            </w:pPr>
            <w:r>
              <w:lastRenderedPageBreak/>
              <w:t>TAC Decision</w:t>
            </w:r>
          </w:p>
        </w:tc>
        <w:tc>
          <w:tcPr>
            <w:tcW w:w="7560" w:type="dxa"/>
            <w:gridSpan w:val="2"/>
            <w:vAlign w:val="center"/>
          </w:tcPr>
          <w:p w14:paraId="77B771DE" w14:textId="13B8968E" w:rsidR="00777380" w:rsidRDefault="00777380" w:rsidP="00777380">
            <w:pPr>
              <w:pStyle w:val="NormalArial"/>
              <w:spacing w:before="120" w:after="120"/>
            </w:pPr>
            <w:r>
              <w:t>On 2/14/24, TAC voted unanimously to recommend approval of NPRR1210 as recommended by PRS in the 2/8/24 PRS Report.  All Market Segments participated in the vote.</w:t>
            </w:r>
          </w:p>
        </w:tc>
      </w:tr>
      <w:tr w:rsidR="00777380" w14:paraId="1AA05F6E" w14:textId="77777777" w:rsidTr="00777380">
        <w:trPr>
          <w:trHeight w:val="518"/>
        </w:trPr>
        <w:tc>
          <w:tcPr>
            <w:tcW w:w="2880" w:type="dxa"/>
            <w:gridSpan w:val="2"/>
            <w:shd w:val="clear" w:color="auto" w:fill="FFFFFF"/>
            <w:vAlign w:val="center"/>
          </w:tcPr>
          <w:p w14:paraId="72A6C43D" w14:textId="4B2DE737" w:rsidR="00777380" w:rsidRDefault="00777380" w:rsidP="00777380">
            <w:pPr>
              <w:pStyle w:val="Header"/>
              <w:spacing w:before="120" w:after="120"/>
            </w:pPr>
            <w:r>
              <w:t>Summary of TAC Discussion</w:t>
            </w:r>
          </w:p>
        </w:tc>
        <w:tc>
          <w:tcPr>
            <w:tcW w:w="7560" w:type="dxa"/>
            <w:gridSpan w:val="2"/>
            <w:vAlign w:val="center"/>
          </w:tcPr>
          <w:p w14:paraId="02C354FF" w14:textId="0AE1D307" w:rsidR="00777380" w:rsidRDefault="00777380" w:rsidP="00777380">
            <w:pPr>
              <w:pStyle w:val="NormalArial"/>
              <w:spacing w:before="120" w:after="120"/>
            </w:pPr>
            <w:r>
              <w:t>On 2/14/24, there was no additional discussion beyond TAC review of the items below</w:t>
            </w:r>
            <w:r w:rsidRPr="001B22EC">
              <w:rPr>
                <w:iCs/>
                <w:kern w:val="24"/>
              </w:rPr>
              <w:t>.</w:t>
            </w:r>
          </w:p>
        </w:tc>
      </w:tr>
      <w:tr w:rsidR="00777380" w14:paraId="0FB10650" w14:textId="77777777" w:rsidTr="00BC2D06">
        <w:trPr>
          <w:trHeight w:val="518"/>
        </w:trPr>
        <w:tc>
          <w:tcPr>
            <w:tcW w:w="2880" w:type="dxa"/>
            <w:gridSpan w:val="2"/>
            <w:tcBorders>
              <w:bottom w:val="single" w:sz="4" w:space="0" w:color="auto"/>
            </w:tcBorders>
            <w:shd w:val="clear" w:color="auto" w:fill="FFFFFF"/>
            <w:vAlign w:val="center"/>
          </w:tcPr>
          <w:p w14:paraId="4C421AB9" w14:textId="3B0C109B" w:rsidR="00777380" w:rsidRDefault="00777380" w:rsidP="00777380">
            <w:pPr>
              <w:pStyle w:val="Header"/>
              <w:spacing w:before="120" w:after="120"/>
            </w:pPr>
            <w:r w:rsidRPr="001B68E2">
              <w:rPr>
                <w:rFonts w:cs="Arial"/>
              </w:rPr>
              <w:t>TAC Review/Justification of Recommendation</w:t>
            </w:r>
          </w:p>
        </w:tc>
        <w:tc>
          <w:tcPr>
            <w:tcW w:w="7560" w:type="dxa"/>
            <w:gridSpan w:val="2"/>
            <w:tcBorders>
              <w:bottom w:val="single" w:sz="4" w:space="0" w:color="auto"/>
            </w:tcBorders>
            <w:vAlign w:val="center"/>
          </w:tcPr>
          <w:p w14:paraId="1221A324" w14:textId="36F75AE3" w:rsidR="00777380" w:rsidRPr="00246274" w:rsidRDefault="00777380" w:rsidP="00777380">
            <w:pPr>
              <w:pStyle w:val="NormalArial"/>
              <w:spacing w:before="120"/>
            </w:pPr>
            <w:r w:rsidRPr="00246274">
              <w:object w:dxaOrig="225" w:dyaOrig="225" w14:anchorId="146970FD">
                <v:shape id="_x0000_i1059" type="#_x0000_t75" style="width:15.75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F7C461D" w14:textId="514563F6" w:rsidR="00777380" w:rsidRPr="00246274" w:rsidRDefault="00777380" w:rsidP="00777380">
            <w:pPr>
              <w:pStyle w:val="NormalArial"/>
              <w:spacing w:before="120"/>
            </w:pPr>
            <w:r w:rsidRPr="00246274">
              <w:object w:dxaOrig="225" w:dyaOrig="225" w14:anchorId="2C204B4A">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4D9A9C8D" w14:textId="2EBDB217" w:rsidR="00777380" w:rsidRPr="00246274" w:rsidRDefault="00777380" w:rsidP="00777380">
            <w:pPr>
              <w:pStyle w:val="NormalArial"/>
              <w:spacing w:before="120"/>
            </w:pPr>
            <w:r w:rsidRPr="00246274">
              <w:object w:dxaOrig="225" w:dyaOrig="225" w14:anchorId="6DF52441">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F74BB25" w14:textId="59665714" w:rsidR="00777380" w:rsidRPr="00246274" w:rsidRDefault="00777380" w:rsidP="00777380">
            <w:pPr>
              <w:pStyle w:val="NormalArial"/>
              <w:spacing w:before="120"/>
            </w:pPr>
            <w:r w:rsidRPr="00246274">
              <w:object w:dxaOrig="225" w:dyaOrig="225" w14:anchorId="707CD1AA">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1F07F790" w14:textId="3420584C" w:rsidR="00777380" w:rsidRDefault="00777380" w:rsidP="00777380">
            <w:pPr>
              <w:pStyle w:val="NormalArial"/>
              <w:spacing w:before="120" w:after="120"/>
            </w:pPr>
            <w:r w:rsidRPr="00246274">
              <w:object w:dxaOrig="225" w:dyaOrig="225" w14:anchorId="7F8450ED">
                <v:shape id="_x0000_i1067" type="#_x0000_t75" style="width:15.75pt;height:15pt" o:ole="">
                  <v:imagedata r:id="rId9" o:title=""/>
                </v:shape>
                <w:control r:id="rId28" w:name="TextBox141" w:shapeid="_x0000_i1067"/>
              </w:object>
            </w:r>
            <w:r w:rsidRPr="00246274">
              <w:t xml:space="preserve"> </w:t>
            </w:r>
            <w:r>
              <w:t xml:space="preserve"> </w:t>
            </w:r>
            <w:r w:rsidRPr="00246274">
              <w:t>Other: (explain)</w:t>
            </w:r>
          </w:p>
        </w:tc>
      </w:tr>
    </w:tbl>
    <w:p w14:paraId="6BD1DE69" w14:textId="6D4E5143" w:rsidR="00FE6A01" w:rsidRDefault="00FE6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6A01" w:rsidRPr="00895AB9" w14:paraId="675060DE" w14:textId="77777777" w:rsidTr="003B5DAE">
        <w:trPr>
          <w:trHeight w:val="432"/>
        </w:trPr>
        <w:tc>
          <w:tcPr>
            <w:tcW w:w="10440" w:type="dxa"/>
            <w:gridSpan w:val="2"/>
            <w:shd w:val="clear" w:color="auto" w:fill="FFFFFF"/>
            <w:vAlign w:val="center"/>
          </w:tcPr>
          <w:p w14:paraId="2BC95F0E" w14:textId="77777777" w:rsidR="00FE6A01" w:rsidRPr="00895AB9" w:rsidRDefault="00FE6A01" w:rsidP="003B5DAE">
            <w:pPr>
              <w:pStyle w:val="NormalArial"/>
              <w:ind w:hanging="2"/>
              <w:jc w:val="center"/>
              <w:rPr>
                <w:b/>
              </w:rPr>
            </w:pPr>
            <w:r>
              <w:rPr>
                <w:b/>
              </w:rPr>
              <w:t>Opinions</w:t>
            </w:r>
          </w:p>
        </w:tc>
      </w:tr>
      <w:tr w:rsidR="00FE6A01" w:rsidRPr="00550B01" w14:paraId="6673A840" w14:textId="77777777" w:rsidTr="003B5DAE">
        <w:trPr>
          <w:trHeight w:val="432"/>
        </w:trPr>
        <w:tc>
          <w:tcPr>
            <w:tcW w:w="2880" w:type="dxa"/>
            <w:shd w:val="clear" w:color="auto" w:fill="FFFFFF"/>
            <w:vAlign w:val="center"/>
          </w:tcPr>
          <w:p w14:paraId="11A11B1D" w14:textId="77777777" w:rsidR="00FE6A01" w:rsidRPr="00F6614D" w:rsidRDefault="00FE6A01" w:rsidP="00777380">
            <w:pPr>
              <w:pStyle w:val="Header"/>
              <w:spacing w:before="120" w:after="120"/>
              <w:ind w:hanging="2"/>
            </w:pPr>
            <w:r w:rsidRPr="00F6614D">
              <w:t>Credit Review</w:t>
            </w:r>
          </w:p>
        </w:tc>
        <w:tc>
          <w:tcPr>
            <w:tcW w:w="7560" w:type="dxa"/>
            <w:vAlign w:val="center"/>
          </w:tcPr>
          <w:p w14:paraId="6C99E1AD" w14:textId="0B9781F0" w:rsidR="00FE6A01" w:rsidRPr="00550B01" w:rsidRDefault="00153F31" w:rsidP="00777380">
            <w:pPr>
              <w:pStyle w:val="NormalArial"/>
              <w:spacing w:before="120" w:after="120"/>
              <w:ind w:hanging="2"/>
            </w:pPr>
            <w:r w:rsidRPr="00153F31">
              <w:t>ERCOT Credit Staff and the Credit Finance Sub Group (CFSG) have reviewed NPRR1210 and do not believe that it requires changes to credit monitoring activity or the calculation of liability.</w:t>
            </w:r>
          </w:p>
        </w:tc>
      </w:tr>
      <w:tr w:rsidR="00FE6A01" w:rsidRPr="00F6614D" w14:paraId="171F9B08" w14:textId="77777777" w:rsidTr="003B5DAE">
        <w:trPr>
          <w:trHeight w:val="432"/>
        </w:trPr>
        <w:tc>
          <w:tcPr>
            <w:tcW w:w="2880" w:type="dxa"/>
            <w:shd w:val="clear" w:color="auto" w:fill="FFFFFF"/>
            <w:vAlign w:val="center"/>
          </w:tcPr>
          <w:p w14:paraId="7E0A8992" w14:textId="77777777" w:rsidR="00FE6A01" w:rsidRPr="00F6614D" w:rsidRDefault="00FE6A01" w:rsidP="00777380">
            <w:pPr>
              <w:pStyle w:val="Header"/>
              <w:spacing w:before="120" w:after="120"/>
              <w:ind w:hanging="2"/>
            </w:pPr>
            <w:r>
              <w:t xml:space="preserve">Independent Market Monitor </w:t>
            </w:r>
            <w:r w:rsidRPr="00F6614D">
              <w:t>Opinion</w:t>
            </w:r>
          </w:p>
        </w:tc>
        <w:tc>
          <w:tcPr>
            <w:tcW w:w="7560" w:type="dxa"/>
            <w:vAlign w:val="center"/>
          </w:tcPr>
          <w:p w14:paraId="754C9C93" w14:textId="3E88F9B7" w:rsidR="00FE6A01" w:rsidRPr="00F6614D" w:rsidRDefault="00777380" w:rsidP="00777380">
            <w:pPr>
              <w:pStyle w:val="NormalArial"/>
              <w:spacing w:before="120" w:after="120"/>
              <w:ind w:hanging="2"/>
              <w:rPr>
                <w:b/>
                <w:bCs/>
              </w:rPr>
            </w:pPr>
            <w:r>
              <w:rPr>
                <w:rFonts w:cs="Arial"/>
              </w:rPr>
              <w:t>The Independent Market Monitor (</w:t>
            </w:r>
            <w:r w:rsidRPr="0009453B">
              <w:rPr>
                <w:rFonts w:cs="Arial"/>
              </w:rPr>
              <w:t>IMM</w:t>
            </w:r>
            <w:r>
              <w:rPr>
                <w:rFonts w:cs="Arial"/>
              </w:rPr>
              <w:t>)</w:t>
            </w:r>
            <w:r w:rsidRPr="0009453B">
              <w:rPr>
                <w:rFonts w:cs="Arial"/>
              </w:rPr>
              <w:t xml:space="preserve"> has no opinion on </w:t>
            </w:r>
            <w:r>
              <w:rPr>
                <w:rFonts w:cs="Arial"/>
              </w:rPr>
              <w:t>NPRR1210.</w:t>
            </w:r>
          </w:p>
        </w:tc>
      </w:tr>
      <w:tr w:rsidR="00FE6A01" w:rsidRPr="00F6614D" w14:paraId="0F5D7D04" w14:textId="77777777" w:rsidTr="003B5DAE">
        <w:trPr>
          <w:trHeight w:val="432"/>
        </w:trPr>
        <w:tc>
          <w:tcPr>
            <w:tcW w:w="2880" w:type="dxa"/>
            <w:shd w:val="clear" w:color="auto" w:fill="FFFFFF"/>
            <w:vAlign w:val="center"/>
          </w:tcPr>
          <w:p w14:paraId="328B3D7A" w14:textId="77777777" w:rsidR="00FE6A01" w:rsidRPr="00F6614D" w:rsidRDefault="00FE6A01" w:rsidP="00777380">
            <w:pPr>
              <w:pStyle w:val="Header"/>
              <w:spacing w:before="120" w:after="120"/>
              <w:ind w:hanging="2"/>
            </w:pPr>
            <w:r w:rsidRPr="00F6614D">
              <w:t>ERCOT Opinion</w:t>
            </w:r>
          </w:p>
        </w:tc>
        <w:tc>
          <w:tcPr>
            <w:tcW w:w="7560" w:type="dxa"/>
            <w:vAlign w:val="center"/>
          </w:tcPr>
          <w:p w14:paraId="22C2344F" w14:textId="4BB537B8" w:rsidR="00FE6A01" w:rsidRPr="00F6614D" w:rsidRDefault="00777380" w:rsidP="00777380">
            <w:pPr>
              <w:pStyle w:val="NormalArial"/>
              <w:spacing w:before="120" w:after="120"/>
              <w:ind w:hanging="2"/>
              <w:rPr>
                <w:b/>
                <w:bCs/>
              </w:rPr>
            </w:pPr>
            <w:r w:rsidRPr="0009453B">
              <w:rPr>
                <w:rFonts w:cs="Arial"/>
              </w:rPr>
              <w:t>ERCOT supports approval of</w:t>
            </w:r>
            <w:r>
              <w:rPr>
                <w:rFonts w:cs="Arial"/>
              </w:rPr>
              <w:t xml:space="preserve"> NPRR1210.</w:t>
            </w:r>
          </w:p>
        </w:tc>
      </w:tr>
      <w:tr w:rsidR="00FE6A01" w:rsidRPr="00F6614D" w14:paraId="193092A1" w14:textId="77777777" w:rsidTr="003B5DAE">
        <w:trPr>
          <w:trHeight w:val="432"/>
        </w:trPr>
        <w:tc>
          <w:tcPr>
            <w:tcW w:w="2880" w:type="dxa"/>
            <w:shd w:val="clear" w:color="auto" w:fill="FFFFFF"/>
            <w:vAlign w:val="center"/>
          </w:tcPr>
          <w:p w14:paraId="1091AC6B" w14:textId="77777777" w:rsidR="00FE6A01" w:rsidRPr="00F6614D" w:rsidRDefault="00FE6A01" w:rsidP="00777380">
            <w:pPr>
              <w:pStyle w:val="Header"/>
              <w:spacing w:before="120" w:after="120"/>
              <w:ind w:hanging="2"/>
            </w:pPr>
            <w:r w:rsidRPr="00F6614D">
              <w:t>ERCOT Market Impact Statement</w:t>
            </w:r>
          </w:p>
        </w:tc>
        <w:tc>
          <w:tcPr>
            <w:tcW w:w="7560" w:type="dxa"/>
            <w:vAlign w:val="center"/>
          </w:tcPr>
          <w:p w14:paraId="3F902D8F" w14:textId="17EBEB18" w:rsidR="00FE6A01" w:rsidRPr="00777380" w:rsidRDefault="00777380" w:rsidP="00777380">
            <w:pPr>
              <w:pStyle w:val="NormalArial"/>
              <w:spacing w:before="120" w:after="120"/>
              <w:ind w:hanging="2"/>
              <w:rPr>
                <w:b/>
                <w:bCs/>
              </w:rPr>
            </w:pPr>
            <w:r w:rsidRPr="00777380">
              <w:t>ERCOT Staff has reviewed NPRR1210 and believes it has a positive market impact by providing flexibility and consistency within the NERC-required testing time frame, while reducing complexity and potential risks associated with managing different testing frequencies and issues related to the time of year in which a deadline may fall.</w:t>
            </w:r>
          </w:p>
        </w:tc>
      </w:tr>
    </w:tbl>
    <w:p w14:paraId="6F378AF1" w14:textId="77777777" w:rsidR="00FE6A01" w:rsidRPr="00D85807" w:rsidRDefault="00FE6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E29B66C" w:rsidR="009A3772" w:rsidRDefault="004F597D">
            <w:pPr>
              <w:pStyle w:val="NormalArial"/>
            </w:pPr>
            <w:r>
              <w:t>Alex Lee</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5C8E549" w:rsidR="009A3772" w:rsidRDefault="00512529">
            <w:pPr>
              <w:pStyle w:val="NormalArial"/>
            </w:pPr>
            <w:hyperlink r:id="rId29" w:history="1">
              <w:r w:rsidR="004F597D" w:rsidRPr="00DC7989">
                <w:rPr>
                  <w:rStyle w:val="Hyperlink"/>
                </w:rPr>
                <w:t>Alex.Lee@ercot.com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2D123B" w:rsidR="009A3772" w:rsidRDefault="00A2536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14B4B9E" w:rsidR="009A3772" w:rsidRDefault="004F597D">
            <w:pPr>
              <w:pStyle w:val="NormalArial"/>
            </w:pPr>
            <w:r>
              <w:t>512-248-4287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4BE54FA4" w:rsidR="009A3772" w:rsidRDefault="004F597D">
            <w:pPr>
              <w:pStyle w:val="NormalArial"/>
            </w:pPr>
            <w:r>
              <w:t>512-709-9500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00446D8" w:rsidR="009A3772" w:rsidRDefault="005301E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8D07E41" w:rsidR="009A3772" w:rsidRPr="00D56D61" w:rsidRDefault="00B848E4">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F91BB3" w:rsidR="009A3772" w:rsidRPr="00D56D61" w:rsidRDefault="00512529">
            <w:pPr>
              <w:pStyle w:val="NormalArial"/>
            </w:pPr>
            <w:hyperlink r:id="rId30" w:history="1">
              <w:r w:rsidR="00B848E4" w:rsidRPr="006E3F3A">
                <w:rPr>
                  <w:rStyle w:val="Hyperlink"/>
                </w:rPr>
                <w:t>Brittney.Albracht@ercot.com</w:t>
              </w:r>
            </w:hyperlink>
            <w:r w:rsidR="00B848E4">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7F7C991" w:rsidR="009A3772" w:rsidRDefault="00B848E4">
            <w:pPr>
              <w:pStyle w:val="NormalArial"/>
            </w:pPr>
            <w:r>
              <w:t>512-225-7027</w:t>
            </w:r>
          </w:p>
        </w:tc>
      </w:tr>
    </w:tbl>
    <w:p w14:paraId="66203B1B" w14:textId="0D57C9D2"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E6A01" w14:paraId="28D4581D" w14:textId="77777777" w:rsidTr="003B5D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74B1C3" w14:textId="77777777" w:rsidR="00FE6A01" w:rsidRDefault="00FE6A01" w:rsidP="003B5DAE">
            <w:pPr>
              <w:pStyle w:val="NormalArial"/>
              <w:ind w:hanging="2"/>
              <w:jc w:val="center"/>
              <w:rPr>
                <w:b/>
              </w:rPr>
            </w:pPr>
            <w:r>
              <w:rPr>
                <w:b/>
              </w:rPr>
              <w:t>Comments Received</w:t>
            </w:r>
          </w:p>
        </w:tc>
      </w:tr>
      <w:tr w:rsidR="00FE6A01" w14:paraId="44616585"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4514F1" w14:textId="77777777" w:rsidR="00FE6A01" w:rsidRDefault="00FE6A01" w:rsidP="003B5DA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415B88" w14:textId="77777777" w:rsidR="00FE6A01" w:rsidRDefault="00FE6A01" w:rsidP="003B5DAE">
            <w:pPr>
              <w:pStyle w:val="NormalArial"/>
              <w:ind w:hanging="2"/>
              <w:rPr>
                <w:b/>
              </w:rPr>
            </w:pPr>
            <w:r>
              <w:rPr>
                <w:b/>
              </w:rPr>
              <w:t>Comment Summary</w:t>
            </w:r>
          </w:p>
        </w:tc>
      </w:tr>
      <w:tr w:rsidR="00FE6A01" w14:paraId="72CA5A87"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80758F" w14:textId="0911912F" w:rsidR="00FE6A01" w:rsidRDefault="00EA1597" w:rsidP="003B5DAE">
            <w:pPr>
              <w:pStyle w:val="Header"/>
              <w:rPr>
                <w:b w:val="0"/>
                <w:bCs w:val="0"/>
              </w:rPr>
            </w:pPr>
            <w:r>
              <w:rPr>
                <w:b w:val="0"/>
                <w:bCs w:val="0"/>
              </w:rPr>
              <w:t>ROS 010924</w:t>
            </w:r>
          </w:p>
        </w:tc>
        <w:tc>
          <w:tcPr>
            <w:tcW w:w="7560" w:type="dxa"/>
            <w:tcBorders>
              <w:top w:val="single" w:sz="4" w:space="0" w:color="auto"/>
              <w:left w:val="single" w:sz="4" w:space="0" w:color="auto"/>
              <w:bottom w:val="single" w:sz="4" w:space="0" w:color="auto"/>
              <w:right w:val="single" w:sz="4" w:space="0" w:color="auto"/>
            </w:tcBorders>
            <w:vAlign w:val="center"/>
          </w:tcPr>
          <w:p w14:paraId="462ACB69" w14:textId="3297EAA9" w:rsidR="00FE6A01" w:rsidRDefault="00EA1597" w:rsidP="003B5DAE">
            <w:pPr>
              <w:pStyle w:val="NormalArial"/>
              <w:spacing w:before="120" w:after="120"/>
              <w:ind w:hanging="2"/>
            </w:pPr>
            <w:r>
              <w:t>Endorsed NPRR1210 as submitted</w:t>
            </w:r>
          </w:p>
        </w:tc>
      </w:tr>
    </w:tbl>
    <w:p w14:paraId="57FFCFA6" w14:textId="77777777" w:rsidR="00FE6A01" w:rsidRDefault="00FE6A01" w:rsidP="00FE6A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6A01" w:rsidRPr="00514239" w14:paraId="7648F386" w14:textId="77777777" w:rsidTr="003B5DAE">
        <w:trPr>
          <w:trHeight w:val="350"/>
        </w:trPr>
        <w:tc>
          <w:tcPr>
            <w:tcW w:w="10440" w:type="dxa"/>
            <w:shd w:val="clear" w:color="auto" w:fill="FFFFFF"/>
            <w:vAlign w:val="center"/>
          </w:tcPr>
          <w:p w14:paraId="0BCDEEA5" w14:textId="77777777" w:rsidR="00FE6A01" w:rsidRPr="00514239" w:rsidRDefault="00FE6A01" w:rsidP="003B5DAE">
            <w:pPr>
              <w:tabs>
                <w:tab w:val="center" w:pos="4320"/>
                <w:tab w:val="right" w:pos="8640"/>
              </w:tabs>
              <w:jc w:val="center"/>
              <w:rPr>
                <w:rFonts w:ascii="Arial" w:hAnsi="Arial"/>
                <w:b/>
                <w:bCs/>
              </w:rPr>
            </w:pPr>
            <w:r w:rsidRPr="00514239">
              <w:rPr>
                <w:rFonts w:ascii="Arial" w:hAnsi="Arial"/>
                <w:b/>
                <w:bCs/>
              </w:rPr>
              <w:t>Market Rules Notes</w:t>
            </w:r>
          </w:p>
        </w:tc>
      </w:tr>
    </w:tbl>
    <w:p w14:paraId="3DCFA520" w14:textId="24E6F58D" w:rsidR="00FE6A01" w:rsidRPr="00FE6A01" w:rsidRDefault="00FE6A01" w:rsidP="00FE6A01">
      <w:pPr>
        <w:pStyle w:val="NormalArial"/>
        <w:spacing w:before="120" w:after="120"/>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19AB654" w14:textId="77777777" w:rsidR="004D1681" w:rsidRDefault="004D1681" w:rsidP="004D1681">
      <w:pPr>
        <w:pStyle w:val="H6"/>
      </w:pPr>
      <w:bookmarkStart w:id="0" w:name="_Toc141777775"/>
      <w:bookmarkStart w:id="1" w:name="_Toc203961356"/>
      <w:bookmarkStart w:id="2" w:name="_Toc400968480"/>
      <w:bookmarkStart w:id="3" w:name="_Toc402362728"/>
      <w:bookmarkStart w:id="4" w:name="_Toc405554794"/>
      <w:bookmarkStart w:id="5" w:name="_Toc458771455"/>
      <w:bookmarkStart w:id="6" w:name="_Toc458771578"/>
      <w:bookmarkStart w:id="7" w:name="_Toc460939757"/>
      <w:bookmarkStart w:id="8" w:name="_Toc138931495"/>
      <w:r>
        <w:t>8.1.1.2.1.5</w:t>
      </w:r>
      <w:r>
        <w:tab/>
        <w:t>System Black Start Capability Qualification and Testing</w:t>
      </w:r>
    </w:p>
    <w:p w14:paraId="07519AF2" w14:textId="77777777" w:rsidR="004D1681" w:rsidRDefault="004D1681" w:rsidP="004D1681">
      <w:pPr>
        <w:pStyle w:val="BodyText"/>
        <w:ind w:left="720" w:hanging="720"/>
      </w:pPr>
      <w:r>
        <w:t>(1)</w:t>
      </w:r>
      <w:r>
        <w:tab/>
        <w:t>A Resource is qualified to be a Black Start Resource if it has met the following requirements:</w:t>
      </w:r>
    </w:p>
    <w:p w14:paraId="60B1F501" w14:textId="77777777" w:rsidR="004D1681" w:rsidRDefault="004D1681" w:rsidP="004D1681">
      <w:pPr>
        <w:pStyle w:val="List"/>
        <w:ind w:firstLine="0"/>
      </w:pPr>
      <w:r>
        <w:t>(a)</w:t>
      </w:r>
      <w:r>
        <w:tab/>
        <w:t>Verified control communication path performance;</w:t>
      </w:r>
    </w:p>
    <w:p w14:paraId="2610FEF5" w14:textId="77777777" w:rsidR="004D1681" w:rsidRDefault="004D1681" w:rsidP="004D1681">
      <w:pPr>
        <w:pStyle w:val="List"/>
        <w:ind w:firstLine="0"/>
      </w:pPr>
      <w:r>
        <w:t>(b)</w:t>
      </w:r>
      <w:r>
        <w:tab/>
        <w:t>Verified primary and alternate voice circuits for receipt of instructions;</w:t>
      </w:r>
    </w:p>
    <w:p w14:paraId="7511BD70" w14:textId="77777777" w:rsidR="004D1681" w:rsidRDefault="004D1681" w:rsidP="004D1681">
      <w:pPr>
        <w:pStyle w:val="List"/>
        <w:ind w:firstLine="0"/>
      </w:pPr>
      <w:r>
        <w:t>(c)</w:t>
      </w:r>
      <w:r>
        <w:tab/>
        <w:t>Passed the “Basic Starting Test” as defined below;</w:t>
      </w:r>
    </w:p>
    <w:p w14:paraId="449D79FB" w14:textId="77777777" w:rsidR="004D1681" w:rsidRDefault="004D1681" w:rsidP="004D1681">
      <w:pPr>
        <w:pStyle w:val="List"/>
        <w:ind w:firstLine="0"/>
      </w:pPr>
      <w:r>
        <w:t>(d)</w:t>
      </w:r>
      <w:r>
        <w:tab/>
        <w:t xml:space="preserve">Passed the “Line-Energizing Test” as defined below; </w:t>
      </w:r>
    </w:p>
    <w:p w14:paraId="685D7B9B" w14:textId="77777777" w:rsidR="004D1681" w:rsidRDefault="004D1681" w:rsidP="004D1681">
      <w:pPr>
        <w:pStyle w:val="List"/>
        <w:ind w:firstLine="0"/>
      </w:pPr>
      <w:r>
        <w:t>(e)</w:t>
      </w:r>
      <w:r>
        <w:tab/>
        <w:t xml:space="preserve">Passed the “Load-Carrying Test” as defined below; </w:t>
      </w:r>
    </w:p>
    <w:p w14:paraId="655BD8F3" w14:textId="77777777" w:rsidR="004D1681" w:rsidRDefault="004D1681" w:rsidP="004D1681">
      <w:pPr>
        <w:pStyle w:val="List"/>
        <w:ind w:firstLine="0"/>
      </w:pPr>
      <w:r>
        <w:t>(f)</w:t>
      </w:r>
      <w:r>
        <w:tab/>
      </w:r>
      <w:r>
        <w:rPr>
          <w:szCs w:val="24"/>
        </w:rPr>
        <w:t>Passed the “Next Start Resource Test” as defined below;</w:t>
      </w:r>
    </w:p>
    <w:p w14:paraId="0F9ED4D9" w14:textId="77777777" w:rsidR="004D1681" w:rsidRPr="00672C8C" w:rsidRDefault="004D1681" w:rsidP="004D1681">
      <w:pPr>
        <w:spacing w:after="240"/>
        <w:ind w:left="1440" w:hanging="720"/>
      </w:pPr>
      <w:r w:rsidRPr="00672C8C">
        <w:t>(g)</w:t>
      </w:r>
      <w:r w:rsidRPr="00672C8C">
        <w:tab/>
        <w:t xml:space="preserve">Provided an attestation, in the form required by ERCOT, of </w:t>
      </w:r>
      <w:r>
        <w:t>Black Start Service (</w:t>
      </w:r>
      <w:r w:rsidRPr="00672C8C">
        <w:t>BSS</w:t>
      </w:r>
      <w:r>
        <w:t>)</w:t>
      </w:r>
      <w:r w:rsidRPr="00672C8C">
        <w:t xml:space="preserve"> Back-up Fuel that will support the Resource for a minimum of 72 hours at maximum output, except to the extent ERCOT has waived this requirement;</w:t>
      </w:r>
    </w:p>
    <w:p w14:paraId="5B5831E4" w14:textId="77777777" w:rsidR="004D1681" w:rsidRPr="00672C8C" w:rsidRDefault="004D1681" w:rsidP="004D1681">
      <w:pPr>
        <w:spacing w:after="240"/>
        <w:ind w:left="1440" w:hanging="720"/>
      </w:pPr>
      <w:r w:rsidRPr="00672C8C">
        <w:t>(h)</w:t>
      </w:r>
      <w:r w:rsidRPr="00672C8C">
        <w:tab/>
        <w:t>Passed the “BSS Back-up Fuel Switching Test” as defined below, unless ERCOT has waived the BSS Back-up Fuel requirement;</w:t>
      </w:r>
    </w:p>
    <w:p w14:paraId="617EE658" w14:textId="77777777" w:rsidR="004D1681" w:rsidRDefault="004D1681" w:rsidP="004D1681">
      <w:pPr>
        <w:pStyle w:val="List"/>
        <w:ind w:left="1440"/>
      </w:pPr>
      <w:r>
        <w:lastRenderedPageBreak/>
        <w:t>(i)</w:t>
      </w:r>
      <w:r>
        <w:tab/>
        <w:t xml:space="preserve">If not starting itself, has an ERCOT-approved firm standby power contract with deliverability under Blackout circumstances from a non-ERCOT Control Area that can be finalized upon selection as a Black Start Resource; </w:t>
      </w:r>
    </w:p>
    <w:p w14:paraId="5C57BB19" w14:textId="77777777" w:rsidR="004D1681" w:rsidRDefault="004D1681" w:rsidP="004D1681">
      <w:pPr>
        <w:pStyle w:val="List"/>
        <w:ind w:left="1440"/>
      </w:pPr>
      <w:r>
        <w:t>(j)</w:t>
      </w:r>
      <w: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2CB194F6" w14:textId="77777777" w:rsidR="004D1681" w:rsidRDefault="004D1681" w:rsidP="004D1681">
      <w:pPr>
        <w:pStyle w:val="List"/>
        <w:ind w:left="1440"/>
      </w:pPr>
      <w:r>
        <w:t>(k)</w:t>
      </w:r>
      <w:r>
        <w:tab/>
        <w:t>If dependent upon non-ERCOT transmission resources, agreements providing this Transmission Service have been provided in the proposal; and</w:t>
      </w:r>
    </w:p>
    <w:p w14:paraId="33AC63E8" w14:textId="77777777" w:rsidR="004D1681" w:rsidRDefault="004D1681" w:rsidP="004D1681">
      <w:pPr>
        <w:pStyle w:val="List"/>
        <w:ind w:left="1440"/>
      </w:pPr>
      <w:r>
        <w:t>(l)</w:t>
      </w:r>
      <w:r>
        <w:tab/>
        <w:t>Demonstrated to ERCOT’s satisfaction that the Resource has successfully completed remediation to any weather-related limitation disclosed as part of the BSS bid.</w:t>
      </w:r>
    </w:p>
    <w:p w14:paraId="77817A25" w14:textId="77777777" w:rsidR="004D1681" w:rsidRDefault="004D1681" w:rsidP="004D1681">
      <w:pPr>
        <w:pStyle w:val="BodyText"/>
        <w:ind w:left="720" w:hanging="720"/>
      </w:pPr>
      <w:r>
        <w:t>(2)</w:t>
      </w:r>
      <w:r>
        <w:tab/>
        <w:t>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June 1</w:t>
      </w:r>
      <w:r w:rsidRPr="00647D65">
        <w:rPr>
          <w:vertAlign w:val="superscript"/>
        </w:rPr>
        <w:t>st</w:t>
      </w:r>
      <w:r>
        <w:t xml:space="preserve"> of each year.  </w:t>
      </w:r>
    </w:p>
    <w:p w14:paraId="3D37C67E" w14:textId="77777777" w:rsidR="004D1681" w:rsidRDefault="004D1681" w:rsidP="004D1681">
      <w:pPr>
        <w:pStyle w:val="BodyText"/>
        <w:ind w:left="720" w:hanging="720"/>
      </w:pPr>
      <w:r>
        <w:t>(3)</w:t>
      </w:r>
      <w: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1FC69CBA" w14:textId="77777777" w:rsidR="004D1681" w:rsidRDefault="004D1681" w:rsidP="004D1681">
      <w:pPr>
        <w:pStyle w:val="List"/>
        <w:ind w:firstLine="0"/>
      </w:pPr>
      <w:r>
        <w:t>(a)</w:t>
      </w:r>
      <w:r>
        <w:tab/>
        <w:t>The “Basic Starting Test” includes the following:</w:t>
      </w:r>
    </w:p>
    <w:p w14:paraId="217753F4" w14:textId="77777777" w:rsidR="004D1681" w:rsidRDefault="004D1681" w:rsidP="004D1681">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9DC7CF2" w14:textId="77777777" w:rsidR="004D1681" w:rsidRDefault="004D1681" w:rsidP="004D1681">
      <w:pPr>
        <w:pStyle w:val="ListSub"/>
        <w:ind w:left="2160" w:hanging="720"/>
      </w:pPr>
      <w:r>
        <w:t>(ii)</w:t>
      </w:r>
      <w:r>
        <w:tab/>
        <w:t>Annual testing, either as a stand-alone test or part of the Line-Energizing and Load-Carrying Tests, and the test is performed during a one-week period agreed to in advance by the Black Start Resource and ERCOT and must not cause outage to ERCOT Customer Load or the availability of other Resources to the ERCOT market;</w:t>
      </w:r>
    </w:p>
    <w:p w14:paraId="1AB250CB" w14:textId="77777777" w:rsidR="004D1681" w:rsidRDefault="004D1681" w:rsidP="004D1681">
      <w:pPr>
        <w:pStyle w:val="ListSub"/>
        <w:ind w:left="2160" w:hanging="720"/>
      </w:pPr>
      <w:r>
        <w:t>(iii)</w:t>
      </w:r>
      <w:r>
        <w:tab/>
        <w:t>Confirmation of the dates of the test with the Black Start Resource by ERCOT;</w:t>
      </w:r>
    </w:p>
    <w:p w14:paraId="45D23F68" w14:textId="77777777" w:rsidR="004D1681" w:rsidRDefault="004D1681" w:rsidP="004D1681">
      <w:pPr>
        <w:pStyle w:val="ListSub"/>
        <w:ind w:left="2160" w:hanging="720"/>
      </w:pPr>
      <w:r>
        <w:t>(iv)</w:t>
      </w:r>
      <w:r>
        <w:tab/>
        <w:t xml:space="preserve">Isolation of the Black Start Resource, including all auxiliary Loads, from the ERCOT System, except for the transmission that connects the </w:t>
      </w:r>
      <w:r>
        <w:lastRenderedPageBreak/>
        <w:t>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2DD75372" w14:textId="77777777" w:rsidR="004D1681" w:rsidRDefault="004D1681" w:rsidP="004D1681">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38A90E03" w14:textId="77777777" w:rsidR="004D1681" w:rsidRDefault="004D1681" w:rsidP="004D1681">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488B5B83" w14:textId="77777777" w:rsidR="004D1681" w:rsidRDefault="004D1681" w:rsidP="004D1681">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254282F0" w14:textId="77777777" w:rsidR="004D1681" w:rsidRDefault="004D1681" w:rsidP="004D1681">
      <w:pPr>
        <w:pStyle w:val="List3"/>
        <w:rPr>
          <w:szCs w:val="24"/>
        </w:rPr>
      </w:pPr>
      <w:r>
        <w:t>(viii)</w:t>
      </w:r>
      <w:r>
        <w:tab/>
        <w:t>Each Black Start Resource must pass a Basic Starting Test once each calendar year.</w:t>
      </w:r>
    </w:p>
    <w:p w14:paraId="03A5FC92" w14:textId="77777777" w:rsidR="004D1681" w:rsidRDefault="004D1681" w:rsidP="004D1681">
      <w:pPr>
        <w:pStyle w:val="List"/>
        <w:ind w:left="1440"/>
      </w:pPr>
      <w:r>
        <w:t>(b)</w:t>
      </w:r>
      <w:r>
        <w:tab/>
        <w:t>The “Line-Energizing Test” must be conducted at a time agreed on by the Black Start Resource, TSP or Distribution Service Provider (DSP), and ERCOT and includes the following:</w:t>
      </w:r>
    </w:p>
    <w:p w14:paraId="11D7162E" w14:textId="77777777" w:rsidR="004D1681" w:rsidRDefault="004D1681" w:rsidP="004D1681">
      <w:pPr>
        <w:pStyle w:val="ListSub"/>
        <w:ind w:left="2160" w:hanging="720"/>
      </w:pPr>
      <w:r>
        <w:t>(i)</w:t>
      </w:r>
      <w:r>
        <w:tab/>
        <w:t>Energizing transmission with the Black Start Resource when conditions permit as determined by the TSP or DSP but at least once every three years;</w:t>
      </w:r>
    </w:p>
    <w:p w14:paraId="037A8B7A" w14:textId="77777777" w:rsidR="004D1681" w:rsidRDefault="004D1681" w:rsidP="004D1681">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45739B" w14:textId="77777777" w:rsidR="004D1681" w:rsidRDefault="004D1681" w:rsidP="004D1681">
      <w:pPr>
        <w:pStyle w:val="ListSub"/>
        <w:ind w:left="2160" w:hanging="720"/>
      </w:pPr>
      <w:r>
        <w:t>(iii)</w:t>
      </w:r>
      <w:r>
        <w:tab/>
        <w:t>Conducting a Basic Starting Test;</w:t>
      </w:r>
    </w:p>
    <w:p w14:paraId="7670C232" w14:textId="77777777" w:rsidR="004D1681" w:rsidRDefault="004D1681" w:rsidP="004D1681">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w:t>
      </w:r>
      <w:r>
        <w:lastRenderedPageBreak/>
        <w:t xml:space="preserve">line may be connected to the Black Start Resource before starting, allowing the Resource to energize the line as it comes up to speed; </w:t>
      </w:r>
    </w:p>
    <w:p w14:paraId="5ED6DD8A" w14:textId="77777777" w:rsidR="004D1681" w:rsidRDefault="004D1681" w:rsidP="004D1681">
      <w:pPr>
        <w:pStyle w:val="ListSub"/>
        <w:ind w:left="2160" w:hanging="720"/>
      </w:pPr>
      <w:r>
        <w:t>(v)</w:t>
      </w:r>
      <w:r>
        <w:tab/>
        <w:t>Stable operation of the Black Start Resource (in both frequency and voltage) while supplying only its auxiliary Loads or external Loads for at least 30 minutes;</w:t>
      </w:r>
    </w:p>
    <w:p w14:paraId="73FDEE31" w14:textId="77777777" w:rsidR="004D1681" w:rsidRDefault="004D1681" w:rsidP="004D1681">
      <w:pPr>
        <w:pStyle w:val="ListSub"/>
        <w:ind w:left="2160" w:hanging="720"/>
        <w:rPr>
          <w:szCs w:val="24"/>
        </w:rPr>
      </w:pPr>
      <w:r>
        <w:t>(vi)</w:t>
      </w:r>
      <w:r>
        <w:tab/>
      </w:r>
      <w:r>
        <w:rPr>
          <w:szCs w:val="24"/>
        </w:rPr>
        <w:t>This test may be performed together with the Basic Starting Test in one 30-minute interval; and</w:t>
      </w:r>
    </w:p>
    <w:p w14:paraId="6FA7BFB0" w14:textId="77777777" w:rsidR="004D1681" w:rsidRDefault="004D1681" w:rsidP="004D1681">
      <w:pPr>
        <w:pStyle w:val="ListSub"/>
        <w:ind w:left="2160" w:hanging="720"/>
      </w:pPr>
      <w:r>
        <w:rPr>
          <w:szCs w:val="24"/>
        </w:rPr>
        <w:t>(vii)</w:t>
      </w:r>
      <w:r>
        <w:rPr>
          <w:szCs w:val="24"/>
        </w:rPr>
        <w:tab/>
      </w:r>
      <w:r>
        <w:t>Each Black Start Resource must pass</w:t>
      </w:r>
      <w:r>
        <w:rPr>
          <w:szCs w:val="24"/>
        </w:rPr>
        <w:t xml:space="preserve"> a Line-Energizing Test once every three years.</w:t>
      </w:r>
    </w:p>
    <w:p w14:paraId="1171C6BD" w14:textId="77777777" w:rsidR="004D1681" w:rsidRDefault="004D1681" w:rsidP="004D1681">
      <w:pPr>
        <w:pStyle w:val="List"/>
        <w:ind w:left="1440"/>
      </w:pPr>
      <w:r>
        <w:t>(c)</w:t>
      </w:r>
      <w:r>
        <w:tab/>
        <w:t>The “Load-Carrying Test” shall utilize the Load agreed to between ERCOT, TSP and the Black Start Resource.  Testing shall occur as conditions permit, at a time agreed on by the Black Start Resource, TSP or DSP, and ERCOT, and includes the following:</w:t>
      </w:r>
    </w:p>
    <w:p w14:paraId="54E2079E" w14:textId="77777777" w:rsidR="004D1681" w:rsidRDefault="004D1681" w:rsidP="004D1681">
      <w:pPr>
        <w:pStyle w:val="ListSub"/>
        <w:ind w:left="2160" w:hanging="720"/>
      </w:pPr>
      <w:r>
        <w:t>(i)</w:t>
      </w:r>
      <w:r>
        <w:tab/>
        <w:t xml:space="preserve">Stable operation of the Black Start Resource (in both frequency and voltage) while supplying restoration power to Load that is not identified as auxiliary Load of the Resource and is allowed to be auxiliary Load of adjacent facilities; </w:t>
      </w:r>
    </w:p>
    <w:p w14:paraId="7E4B12C2" w14:textId="77777777" w:rsidR="004D1681" w:rsidRDefault="004D1681" w:rsidP="004D1681">
      <w:pPr>
        <w:pStyle w:val="ListSub"/>
        <w:ind w:firstLine="720"/>
      </w:pPr>
      <w:r>
        <w:t>(ii)</w:t>
      </w:r>
      <w:r>
        <w:tab/>
        <w:t>Conducting a Basic Starting Test;</w:t>
      </w:r>
    </w:p>
    <w:p w14:paraId="211B9EEE" w14:textId="77777777" w:rsidR="004D1681" w:rsidRDefault="004D1681" w:rsidP="004D1681">
      <w:pPr>
        <w:pStyle w:val="ListSub"/>
        <w:ind w:firstLine="720"/>
      </w:pPr>
      <w:r>
        <w:t>(iii)</w:t>
      </w:r>
      <w:r>
        <w:tab/>
        <w:t xml:space="preserve">Conducting a Line-Energizing Test when required; </w:t>
      </w:r>
    </w:p>
    <w:p w14:paraId="3BACCD14" w14:textId="77777777" w:rsidR="004D1681" w:rsidRDefault="004D1681" w:rsidP="004D1681">
      <w:pPr>
        <w:pStyle w:val="ListSub"/>
        <w:ind w:left="2160" w:hanging="720"/>
      </w:pPr>
      <w:r>
        <w:t>(iv)</w:t>
      </w:r>
      <w:r>
        <w:tab/>
        <w:t>Under the direction of ERCOT or the TSP operator, the Black Start Resource shall demonstrate the Black Start Resource’s capability to supply the required Load, while maintaining voltage and frequency for at least 30 minutes;</w:t>
      </w:r>
    </w:p>
    <w:p w14:paraId="6F445014" w14:textId="77777777" w:rsidR="004D1681" w:rsidRDefault="004D1681" w:rsidP="004D1681">
      <w:pPr>
        <w:pStyle w:val="List3"/>
        <w:rPr>
          <w:szCs w:val="24"/>
        </w:rPr>
      </w:pPr>
      <w:r>
        <w:t>(v)</w:t>
      </w:r>
      <w:r>
        <w:tab/>
      </w:r>
      <w:r>
        <w:rPr>
          <w:szCs w:val="24"/>
        </w:rPr>
        <w:t>This test may be performed together with the Basic Starting Test and Line-Energizing Test when required in one 30-minute interval; and</w:t>
      </w:r>
    </w:p>
    <w:p w14:paraId="2AC10AF9" w14:textId="592408FD" w:rsidR="004D1681" w:rsidRDefault="004D1681" w:rsidP="004D1681">
      <w:pPr>
        <w:pStyle w:val="ListSub"/>
        <w:ind w:left="2160" w:hanging="720"/>
        <w:rPr>
          <w:szCs w:val="24"/>
        </w:rPr>
      </w:pPr>
      <w:r>
        <w:rPr>
          <w:szCs w:val="24"/>
        </w:rPr>
        <w:t>(vi)</w:t>
      </w:r>
      <w:r>
        <w:rPr>
          <w:szCs w:val="24"/>
        </w:rPr>
        <w:tab/>
        <w:t xml:space="preserve">Qualification under the Load-Carrying Test is valid for </w:t>
      </w:r>
      <w:del w:id="9" w:author="ERCOT" w:date="2023-10-27T14:46:00Z">
        <w:r w:rsidDel="00FB3B4E">
          <w:rPr>
            <w:szCs w:val="24"/>
          </w:rPr>
          <w:delText xml:space="preserve">five </w:delText>
        </w:r>
      </w:del>
      <w:ins w:id="10" w:author="ERCOT" w:date="2023-10-27T14:46:00Z">
        <w:r w:rsidR="00FB3B4E">
          <w:rPr>
            <w:szCs w:val="24"/>
          </w:rPr>
          <w:t xml:space="preserve">four calendar </w:t>
        </w:r>
      </w:ins>
      <w:r>
        <w:rPr>
          <w:szCs w:val="24"/>
        </w:rPr>
        <w:t>years.</w:t>
      </w:r>
    </w:p>
    <w:p w14:paraId="4ACEC81A" w14:textId="77777777" w:rsidR="004D1681" w:rsidRDefault="004D1681" w:rsidP="004D1681">
      <w:pPr>
        <w:pStyle w:val="List2"/>
        <w:rPr>
          <w:szCs w:val="24"/>
        </w:rPr>
      </w:pPr>
      <w:r>
        <w:rPr>
          <w:szCs w:val="24"/>
        </w:rPr>
        <w:t>(d)</w:t>
      </w:r>
      <w:r>
        <w:rPr>
          <w:szCs w:val="24"/>
        </w:rPr>
        <w:tab/>
        <w:t>“Next Start Resource Test”:</w:t>
      </w:r>
    </w:p>
    <w:p w14:paraId="79DF5885" w14:textId="77777777" w:rsidR="004D1681" w:rsidRDefault="004D1681" w:rsidP="004D1681">
      <w:pPr>
        <w:pStyle w:val="List2"/>
        <w:ind w:left="2160"/>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853E6AC" w14:textId="77777777" w:rsidR="004D1681" w:rsidRDefault="004D1681" w:rsidP="004D1681">
      <w:pPr>
        <w:pStyle w:val="List"/>
        <w:ind w:left="2160"/>
      </w:pPr>
      <w:r>
        <w:t>(ii)</w:t>
      </w:r>
      <w:r>
        <w:tab/>
        <w:t xml:space="preserve">To pass the test: </w:t>
      </w:r>
    </w:p>
    <w:p w14:paraId="15C50DCF" w14:textId="77777777" w:rsidR="004D1681" w:rsidRDefault="004D1681" w:rsidP="004D1681">
      <w:pPr>
        <w:pStyle w:val="List"/>
        <w:ind w:left="2880"/>
      </w:pPr>
      <w:r>
        <w:lastRenderedPageBreak/>
        <w:t>(A)</w:t>
      </w:r>
      <w:r>
        <w:tab/>
        <w:t xml:space="preserve">The potential Black Start Resource must start the next start unit (as determined by ERCOT), or start the next start unit’s largest required motor and satisfied the next start unit’s minimum startup Load requirements; or </w:t>
      </w:r>
    </w:p>
    <w:p w14:paraId="43AF6FF4" w14:textId="77777777" w:rsidR="004D1681" w:rsidRDefault="004D1681" w:rsidP="004D1681">
      <w:pPr>
        <w:pStyle w:val="List"/>
        <w:ind w:left="2880"/>
      </w:pPr>
      <w:r>
        <w:t>(B)</w:t>
      </w:r>
      <w: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3C66AE7F" w14:textId="77777777" w:rsidR="004D1681" w:rsidRDefault="004D1681" w:rsidP="004D1681">
      <w:pPr>
        <w:pStyle w:val="List"/>
        <w:ind w:left="2160"/>
        <w:rPr>
          <w:szCs w:val="24"/>
        </w:rPr>
      </w:pPr>
      <w:r>
        <w:t>(iii)</w:t>
      </w:r>
      <w: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w:t>
      </w:r>
      <w:r w:rsidRPr="00647D65">
        <w:t xml:space="preserve"> </w:t>
      </w:r>
      <w:r>
        <w:t>or Resource Entity representing the next start unit to ERCOT within 30 days.  Such information shall be considered Protected Information by the requesting Resource Entity;</w:t>
      </w:r>
    </w:p>
    <w:p w14:paraId="4A410338" w14:textId="77777777" w:rsidR="004D1681" w:rsidRDefault="004D1681" w:rsidP="004D1681">
      <w:pPr>
        <w:pStyle w:val="ListSub"/>
        <w:ind w:left="2160" w:hanging="720"/>
        <w:rPr>
          <w:szCs w:val="24"/>
        </w:rPr>
      </w:pPr>
      <w:r>
        <w:rPr>
          <w:szCs w:val="24"/>
        </w:rPr>
        <w:t>(iv)</w:t>
      </w:r>
      <w:r>
        <w:rPr>
          <w:szCs w:val="24"/>
        </w:rPr>
        <w:tab/>
        <w:t>If a physical test is performed, the test shall commence with a Basic Starting Test, followed by a Line-Energizing Test when required and a Load-Carrying Test as a stand-alone test or part of the Next Start Resource Test;</w:t>
      </w:r>
    </w:p>
    <w:p w14:paraId="3B256751" w14:textId="77777777" w:rsidR="004D1681" w:rsidRDefault="004D1681" w:rsidP="004D1681">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24F95E74" w14:textId="77777777" w:rsidR="004D1681" w:rsidRDefault="004D1681" w:rsidP="004D1681">
      <w:pPr>
        <w:pStyle w:val="List2"/>
        <w:ind w:left="2160"/>
        <w:rPr>
          <w:szCs w:val="24"/>
        </w:rPr>
      </w:pPr>
      <w:r>
        <w:rPr>
          <w:szCs w:val="24"/>
        </w:rPr>
        <w:t>(vi)</w:t>
      </w:r>
      <w:r>
        <w:rPr>
          <w:szCs w:val="24"/>
        </w:rPr>
        <w:tab/>
        <w:t>If a physical test is performed, this test may be performed together with the Basic Starting Test, Line-Energizing Test when required, and Load-Carrying Test in one 30-minute interval; and</w:t>
      </w:r>
    </w:p>
    <w:p w14:paraId="0DA93B52" w14:textId="4B6AAE12" w:rsidR="004D1681" w:rsidRDefault="004D1681" w:rsidP="004D1681">
      <w:pPr>
        <w:pStyle w:val="List3"/>
        <w:tabs>
          <w:tab w:val="left" w:pos="2160"/>
        </w:tabs>
      </w:pPr>
      <w:r w:rsidRPr="0081608B">
        <w:t>(vi</w:t>
      </w:r>
      <w:r>
        <w:t>i</w:t>
      </w:r>
      <w:r w:rsidRPr="0081608B">
        <w:t>)</w:t>
      </w:r>
      <w:r w:rsidRPr="0081608B">
        <w:tab/>
      </w:r>
      <w:r>
        <w:t>Each Black Start Resource must pass</w:t>
      </w:r>
      <w:r w:rsidRPr="0081608B">
        <w:t xml:space="preserve"> the Next Start Resource Test </w:t>
      </w:r>
      <w:r>
        <w:t>once every</w:t>
      </w:r>
      <w:r w:rsidRPr="0081608B">
        <w:t xml:space="preserve"> </w:t>
      </w:r>
      <w:del w:id="11" w:author="ERCOT" w:date="2023-10-27T14:46:00Z">
        <w:r w:rsidRPr="0081608B" w:rsidDel="00FB3B4E">
          <w:delText xml:space="preserve">five </w:delText>
        </w:r>
      </w:del>
      <w:ins w:id="12" w:author="ERCOT" w:date="2023-10-27T14:46:00Z">
        <w:r w:rsidR="00FB3B4E">
          <w:t>four calendar</w:t>
        </w:r>
        <w:r w:rsidR="00FB3B4E" w:rsidRPr="0081608B">
          <w:t xml:space="preserve"> </w:t>
        </w:r>
      </w:ins>
      <w:r w:rsidRPr="0081608B">
        <w:t>years.</w:t>
      </w:r>
    </w:p>
    <w:p w14:paraId="30556E97" w14:textId="77777777" w:rsidR="004D1681" w:rsidRPr="00672C8C" w:rsidRDefault="004D1681" w:rsidP="004D1681">
      <w:pPr>
        <w:spacing w:after="240"/>
        <w:ind w:left="1440" w:hanging="720"/>
      </w:pPr>
      <w:r w:rsidRPr="00672C8C">
        <w:t>(e)</w:t>
      </w:r>
      <w:r w:rsidRPr="00672C8C">
        <w:tab/>
        <w:t>The “BSS Back-up Fuel Switching Test” shall:</w:t>
      </w:r>
    </w:p>
    <w:p w14:paraId="58805A5D" w14:textId="77777777" w:rsidR="004D1681" w:rsidRPr="00672C8C" w:rsidRDefault="004D1681" w:rsidP="004D1681">
      <w:pPr>
        <w:spacing w:after="240"/>
        <w:ind w:left="2160" w:hanging="720"/>
      </w:pPr>
      <w:r w:rsidRPr="00672C8C">
        <w:t>(i)</w:t>
      </w:r>
      <w:r w:rsidRPr="00672C8C">
        <w:tab/>
        <w:t>Demonstrate a Black Start Resource’s ability to successfully switch to a BSS Back-up Fuel source;</w:t>
      </w:r>
    </w:p>
    <w:p w14:paraId="4F1794E0" w14:textId="77777777" w:rsidR="004D1681" w:rsidRPr="00672C8C" w:rsidRDefault="004D1681" w:rsidP="004D1681">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56B72F37" w14:textId="77777777" w:rsidR="004D1681" w:rsidRPr="00672C8C" w:rsidRDefault="004D1681" w:rsidP="004D1681">
      <w:pPr>
        <w:spacing w:after="240"/>
        <w:ind w:left="2160" w:hanging="720"/>
      </w:pPr>
      <w:r w:rsidRPr="00672C8C">
        <w:lastRenderedPageBreak/>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4C9B22A7" w14:textId="77777777" w:rsidR="004D1681" w:rsidRPr="00672C8C" w:rsidRDefault="004D1681" w:rsidP="004D1681">
      <w:pPr>
        <w:spacing w:after="240"/>
        <w:ind w:left="2160" w:hanging="720"/>
      </w:pPr>
      <w:r w:rsidRPr="00672C8C">
        <w:t>(iv)</w:t>
      </w:r>
      <w:r w:rsidRPr="00672C8C">
        <w:tab/>
        <w:t>Demonstrate that there is a sufficient amount of BSS Back-up Fuel to satisfy the requirement in paragraph (10) of Section 3.14.2, Black Start.</w:t>
      </w:r>
    </w:p>
    <w:p w14:paraId="768D3A0E" w14:textId="77777777" w:rsidR="004D1681" w:rsidRPr="00672C8C" w:rsidRDefault="004D1681" w:rsidP="004D1681">
      <w:pPr>
        <w:spacing w:after="240"/>
        <w:ind w:left="1440" w:hanging="720"/>
      </w:pPr>
      <w:r w:rsidRPr="00672C8C">
        <w:t>(f)</w:t>
      </w:r>
      <w:r w:rsidRPr="00672C8C">
        <w:tab/>
        <w:t>The BSS Back-up Fuel Switching Test will be conducted on odd numbered years and may, at ERCOT’s discretion, also be</w:t>
      </w:r>
      <w:r>
        <w:t>:</w:t>
      </w:r>
    </w:p>
    <w:p w14:paraId="22F91FAD" w14:textId="77777777" w:rsidR="004D1681" w:rsidRPr="00672C8C" w:rsidRDefault="004D1681" w:rsidP="004D1681">
      <w:pPr>
        <w:spacing w:after="240"/>
        <w:ind w:left="2160" w:hanging="720"/>
      </w:pPr>
      <w:r w:rsidRPr="00672C8C">
        <w:t>(i)</w:t>
      </w:r>
      <w:r w:rsidRPr="00672C8C">
        <w:tab/>
        <w:t xml:space="preserve">Performed as part of the Basic Starting Test while operating on BSS Back-up Fuel; or </w:t>
      </w:r>
    </w:p>
    <w:p w14:paraId="4A40FB9A" w14:textId="77777777" w:rsidR="004D1681" w:rsidRPr="00672C8C" w:rsidRDefault="004D1681" w:rsidP="004D1681">
      <w:pPr>
        <w:spacing w:after="240"/>
        <w:ind w:left="2160" w:hanging="720"/>
      </w:pPr>
      <w:r w:rsidRPr="00672C8C">
        <w:t>(ii)</w:t>
      </w:r>
      <w:r w:rsidRPr="00672C8C">
        <w:tab/>
        <w:t>As a stand-alone test.</w:t>
      </w:r>
    </w:p>
    <w:p w14:paraId="3A010EEC" w14:textId="77777777" w:rsidR="004D1681" w:rsidRPr="006D062D" w:rsidRDefault="004D1681" w:rsidP="004D1681">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55A6549E" w14:textId="77777777" w:rsidR="004D1681" w:rsidRPr="006D062D" w:rsidRDefault="004D1681" w:rsidP="004D1681">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690905EA" w14:textId="77777777" w:rsidR="004D1681" w:rsidRPr="006D062D" w:rsidRDefault="004D1681" w:rsidP="004D1681">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Pr>
          <w:iCs/>
        </w:rPr>
        <w:t>COP</w:t>
      </w:r>
      <w:r w:rsidRPr="006D062D">
        <w:rPr>
          <w:iCs/>
        </w:rPr>
        <w:t>.  The QSE representing the Black Start Resource shall show the Resource as “</w:t>
      </w:r>
      <w:r>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1A34DE04" w14:textId="77777777" w:rsidR="004D1681" w:rsidRPr="006D062D" w:rsidRDefault="004D1681" w:rsidP="004D1681">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79360A87" w14:textId="77777777" w:rsidR="004D1681" w:rsidRPr="006D062D" w:rsidRDefault="004D1681" w:rsidP="004D1681">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Pr>
          <w:iCs/>
        </w:rPr>
        <w:t xml:space="preserve">Request </w:t>
      </w:r>
      <w:r>
        <w:rPr>
          <w:iCs/>
        </w:rPr>
        <w:lastRenderedPageBreak/>
        <w:t>for Proposal</w:t>
      </w:r>
      <w:r w:rsidRPr="006D062D">
        <w:rPr>
          <w:iCs/>
        </w:rPr>
        <w:t xml:space="preserve"> response submitted to ERCOT and operates at a minimum level as agreed to by ERCOT and the QSE representing the Black Start Resource for at least four consecutive Settlement Intervals.</w:t>
      </w:r>
    </w:p>
    <w:p w14:paraId="293EDD66" w14:textId="77777777" w:rsidR="004D1681" w:rsidRPr="006D062D" w:rsidRDefault="004D1681" w:rsidP="004D1681">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6BC04B5F" w14:textId="77777777" w:rsidR="004D1681" w:rsidRPr="006D062D" w:rsidRDefault="004D1681" w:rsidP="004D1681">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4B1879FE" w14:textId="77777777" w:rsidR="004D1681" w:rsidRPr="006D062D" w:rsidRDefault="004D1681" w:rsidP="004D1681">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t xml:space="preserve"> (LRS)</w:t>
      </w:r>
      <w:r w:rsidRPr="006D062D">
        <w:t xml:space="preserve"> basis</w:t>
      </w:r>
      <w:r>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50CD021" w14:textId="77777777" w:rsidR="004D1681" w:rsidRDefault="004D1681" w:rsidP="004D1681">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57994712" w14:textId="77777777" w:rsidR="004D1681" w:rsidRDefault="004D1681" w:rsidP="004D1681">
      <w:pPr>
        <w:spacing w:after="240"/>
        <w:ind w:left="720" w:hanging="720"/>
      </w:pPr>
      <w:r>
        <w:t>(13)</w:t>
      </w:r>
      <w:r>
        <w:tab/>
        <w:t>If the Black Start Resource fails to perform successfully during an actual Blackout and the Black Start Resource has been declared available, as defined in Section 22, Attachment D, ERCOT shall:</w:t>
      </w:r>
    </w:p>
    <w:p w14:paraId="2E486983" w14:textId="77777777" w:rsidR="004D1681" w:rsidRPr="006D062D" w:rsidRDefault="004D1681" w:rsidP="004D1681">
      <w:pPr>
        <w:spacing w:after="240"/>
        <w:ind w:left="1440" w:hanging="720"/>
      </w:pPr>
      <w:r w:rsidRPr="006D062D">
        <w:t>(a)</w:t>
      </w:r>
      <w:r w:rsidRPr="006D062D">
        <w:tab/>
        <w:t>Decertify the Black Start Resource for the remainder of the Black Start Agreement contract term</w:t>
      </w:r>
      <w:r>
        <w:t>;</w:t>
      </w:r>
      <w:r w:rsidRPr="006D062D">
        <w:t xml:space="preserve"> and</w:t>
      </w:r>
    </w:p>
    <w:p w14:paraId="035099FA" w14:textId="494B8D38" w:rsidR="009A3772" w:rsidRPr="00BA2009" w:rsidRDefault="004D1681" w:rsidP="0037079A">
      <w:pPr>
        <w:spacing w:after="240"/>
        <w:ind w:left="1440" w:hanging="720"/>
      </w:pPr>
      <w:r w:rsidRPr="006D062D">
        <w:lastRenderedPageBreak/>
        <w:t>(b)</w:t>
      </w:r>
      <w:r w:rsidRPr="006D062D">
        <w:tab/>
        <w:t xml:space="preserve">Claw-back 100% of the Hourly Standby Fee </w:t>
      </w:r>
      <w:r>
        <w:t>paid to the QSE r</w:t>
      </w:r>
      <w:r w:rsidRPr="006D062D">
        <w:t>epresenting the Black Start Resource for all the Operating Days since its last successful Black Start Resource Availability Test or its last successful start and operation under normal system conditions, whichever is later</w:t>
      </w:r>
      <w:r>
        <w:t xml:space="preserve">. </w:t>
      </w:r>
      <w:bookmarkEnd w:id="0"/>
      <w:bookmarkEnd w:id="1"/>
      <w:bookmarkEnd w:id="2"/>
      <w:bookmarkEnd w:id="3"/>
      <w:bookmarkEnd w:id="4"/>
      <w:bookmarkEnd w:id="5"/>
      <w:bookmarkEnd w:id="6"/>
      <w:bookmarkEnd w:id="7"/>
      <w:bookmarkEnd w:id="8"/>
    </w:p>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E99C99A" w:rsidR="00D176CF" w:rsidRPr="00B121E3" w:rsidRDefault="00512529">
    <w:pPr>
      <w:pStyle w:val="Footer"/>
      <w:tabs>
        <w:tab w:val="clear" w:pos="4320"/>
        <w:tab w:val="clear" w:pos="8640"/>
        <w:tab w:val="right" w:pos="9360"/>
      </w:tabs>
      <w:rPr>
        <w:rFonts w:ascii="Arial" w:hAnsi="Arial" w:cs="Arial"/>
        <w:sz w:val="18"/>
        <w:szCs w:val="18"/>
      </w:rPr>
    </w:pPr>
    <w:r w:rsidRPr="00512529">
      <w:rPr>
        <w:rFonts w:ascii="Arial" w:hAnsi="Arial" w:cs="Arial"/>
        <w:sz w:val="18"/>
        <w:szCs w:val="18"/>
      </w:rPr>
      <w:t>1210NPRR-12 TAC Report 021424</w:t>
    </w:r>
    <w:r w:rsidR="00D176CF" w:rsidRPr="00B121E3">
      <w:rPr>
        <w:rFonts w:ascii="Arial" w:hAnsi="Arial" w:cs="Arial"/>
        <w:sz w:val="18"/>
        <w:szCs w:val="18"/>
      </w:rPr>
      <w:tab/>
      <w:t xml:space="preserve">Page </w:t>
    </w:r>
    <w:r w:rsidR="00D176CF" w:rsidRPr="00B121E3">
      <w:rPr>
        <w:rFonts w:ascii="Arial" w:hAnsi="Arial" w:cs="Arial"/>
        <w:sz w:val="18"/>
        <w:szCs w:val="18"/>
      </w:rPr>
      <w:fldChar w:fldCharType="begin"/>
    </w:r>
    <w:r w:rsidR="00D176CF" w:rsidRPr="00B121E3">
      <w:rPr>
        <w:rFonts w:ascii="Arial" w:hAnsi="Arial" w:cs="Arial"/>
        <w:sz w:val="18"/>
        <w:szCs w:val="18"/>
      </w:rPr>
      <w:instrText xml:space="preserve"> PAGE </w:instrText>
    </w:r>
    <w:r w:rsidR="00D176CF" w:rsidRPr="00B121E3">
      <w:rPr>
        <w:rFonts w:ascii="Arial" w:hAnsi="Arial" w:cs="Arial"/>
        <w:sz w:val="18"/>
        <w:szCs w:val="18"/>
      </w:rPr>
      <w:fldChar w:fldCharType="separate"/>
    </w:r>
    <w:r w:rsidR="006E4597" w:rsidRPr="00B121E3">
      <w:rPr>
        <w:rFonts w:ascii="Arial" w:hAnsi="Arial" w:cs="Arial"/>
        <w:noProof/>
        <w:sz w:val="18"/>
        <w:szCs w:val="18"/>
      </w:rPr>
      <w:t>1</w:t>
    </w:r>
    <w:r w:rsidR="00D176CF" w:rsidRPr="00B121E3">
      <w:rPr>
        <w:rFonts w:ascii="Arial" w:hAnsi="Arial" w:cs="Arial"/>
        <w:sz w:val="18"/>
        <w:szCs w:val="18"/>
      </w:rPr>
      <w:fldChar w:fldCharType="end"/>
    </w:r>
    <w:r w:rsidR="00D176CF" w:rsidRPr="00B121E3">
      <w:rPr>
        <w:rFonts w:ascii="Arial" w:hAnsi="Arial" w:cs="Arial"/>
        <w:sz w:val="18"/>
        <w:szCs w:val="18"/>
      </w:rPr>
      <w:t xml:space="preserve"> of </w:t>
    </w:r>
    <w:r w:rsidR="00D176CF" w:rsidRPr="00B121E3">
      <w:rPr>
        <w:rFonts w:ascii="Arial" w:hAnsi="Arial" w:cs="Arial"/>
        <w:sz w:val="18"/>
        <w:szCs w:val="18"/>
      </w:rPr>
      <w:fldChar w:fldCharType="begin"/>
    </w:r>
    <w:r w:rsidR="00D176CF" w:rsidRPr="00B121E3">
      <w:rPr>
        <w:rFonts w:ascii="Arial" w:hAnsi="Arial" w:cs="Arial"/>
        <w:sz w:val="18"/>
        <w:szCs w:val="18"/>
      </w:rPr>
      <w:instrText xml:space="preserve"> NUMPAGES </w:instrText>
    </w:r>
    <w:r w:rsidR="00D176CF" w:rsidRPr="00B121E3">
      <w:rPr>
        <w:rFonts w:ascii="Arial" w:hAnsi="Arial" w:cs="Arial"/>
        <w:sz w:val="18"/>
        <w:szCs w:val="18"/>
      </w:rPr>
      <w:fldChar w:fldCharType="separate"/>
    </w:r>
    <w:r w:rsidR="006E4597" w:rsidRPr="00B121E3">
      <w:rPr>
        <w:rFonts w:ascii="Arial" w:hAnsi="Arial" w:cs="Arial"/>
        <w:noProof/>
        <w:sz w:val="18"/>
        <w:szCs w:val="18"/>
      </w:rPr>
      <w:t>2</w:t>
    </w:r>
    <w:r w:rsidR="00D176CF" w:rsidRPr="00B121E3">
      <w:rPr>
        <w:rFonts w:ascii="Arial" w:hAnsi="Arial" w:cs="Arial"/>
        <w:sz w:val="18"/>
        <w:szCs w:val="18"/>
      </w:rPr>
      <w:fldChar w:fldCharType="end"/>
    </w:r>
  </w:p>
  <w:p w14:paraId="24F97763" w14:textId="77777777" w:rsidR="00D176CF" w:rsidRPr="00B121E3" w:rsidRDefault="00D176CF">
    <w:pPr>
      <w:pStyle w:val="Footer"/>
      <w:tabs>
        <w:tab w:val="clear" w:pos="4320"/>
        <w:tab w:val="clear" w:pos="8640"/>
        <w:tab w:val="right" w:pos="9360"/>
      </w:tabs>
      <w:rPr>
        <w:rFonts w:ascii="Arial" w:hAnsi="Arial" w:cs="Arial"/>
        <w:sz w:val="18"/>
        <w:szCs w:val="18"/>
      </w:rPr>
    </w:pPr>
    <w:r w:rsidRPr="00B121E3">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6F77CDC" w:rsidR="00D176CF" w:rsidRDefault="00777380" w:rsidP="006E4597">
    <w:pPr>
      <w:pStyle w:val="Header"/>
      <w:jc w:val="center"/>
      <w:rPr>
        <w:sz w:val="32"/>
      </w:rPr>
    </w:pPr>
    <w:r>
      <w:rPr>
        <w:sz w:val="32"/>
      </w:rPr>
      <w:t>TAC</w:t>
    </w:r>
    <w:r w:rsidR="00E1303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62954821">
    <w:abstractNumId w:val="0"/>
  </w:num>
  <w:num w:numId="2" w16cid:durableId="1995446774">
    <w:abstractNumId w:val="10"/>
  </w:num>
  <w:num w:numId="3" w16cid:durableId="959610283">
    <w:abstractNumId w:val="11"/>
  </w:num>
  <w:num w:numId="4" w16cid:durableId="316230649">
    <w:abstractNumId w:val="1"/>
  </w:num>
  <w:num w:numId="5" w16cid:durableId="715930576">
    <w:abstractNumId w:val="6"/>
  </w:num>
  <w:num w:numId="6" w16cid:durableId="158666441">
    <w:abstractNumId w:val="6"/>
  </w:num>
  <w:num w:numId="7" w16cid:durableId="1779518621">
    <w:abstractNumId w:val="6"/>
  </w:num>
  <w:num w:numId="8" w16cid:durableId="869877905">
    <w:abstractNumId w:val="6"/>
  </w:num>
  <w:num w:numId="9" w16cid:durableId="958999053">
    <w:abstractNumId w:val="6"/>
  </w:num>
  <w:num w:numId="10" w16cid:durableId="1113789025">
    <w:abstractNumId w:val="6"/>
  </w:num>
  <w:num w:numId="11" w16cid:durableId="828637802">
    <w:abstractNumId w:val="6"/>
  </w:num>
  <w:num w:numId="12" w16cid:durableId="371654701">
    <w:abstractNumId w:val="6"/>
  </w:num>
  <w:num w:numId="13" w16cid:durableId="1195340072">
    <w:abstractNumId w:val="6"/>
  </w:num>
  <w:num w:numId="14" w16cid:durableId="54163840">
    <w:abstractNumId w:val="3"/>
  </w:num>
  <w:num w:numId="15" w16cid:durableId="785389497">
    <w:abstractNumId w:val="5"/>
  </w:num>
  <w:num w:numId="16" w16cid:durableId="1728648169">
    <w:abstractNumId w:val="8"/>
  </w:num>
  <w:num w:numId="17" w16cid:durableId="457996894">
    <w:abstractNumId w:val="9"/>
  </w:num>
  <w:num w:numId="18" w16cid:durableId="614943354">
    <w:abstractNumId w:val="4"/>
  </w:num>
  <w:num w:numId="19" w16cid:durableId="1283880542">
    <w:abstractNumId w:val="7"/>
  </w:num>
  <w:num w:numId="20" w16cid:durableId="7045960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C05"/>
    <w:rsid w:val="00006711"/>
    <w:rsid w:val="00060A5A"/>
    <w:rsid w:val="00064B44"/>
    <w:rsid w:val="00067FE2"/>
    <w:rsid w:val="0007682E"/>
    <w:rsid w:val="000866AE"/>
    <w:rsid w:val="000D1AEB"/>
    <w:rsid w:val="000D2BB1"/>
    <w:rsid w:val="000D3E64"/>
    <w:rsid w:val="000F13C5"/>
    <w:rsid w:val="00105A36"/>
    <w:rsid w:val="001313B4"/>
    <w:rsid w:val="001358F3"/>
    <w:rsid w:val="0014546D"/>
    <w:rsid w:val="001500D9"/>
    <w:rsid w:val="00153F31"/>
    <w:rsid w:val="00156DB7"/>
    <w:rsid w:val="00157228"/>
    <w:rsid w:val="00160C3C"/>
    <w:rsid w:val="00160CA1"/>
    <w:rsid w:val="0017783C"/>
    <w:rsid w:val="0019314C"/>
    <w:rsid w:val="001F38F0"/>
    <w:rsid w:val="00237430"/>
    <w:rsid w:val="002571CA"/>
    <w:rsid w:val="00276A99"/>
    <w:rsid w:val="00286AD9"/>
    <w:rsid w:val="002966F3"/>
    <w:rsid w:val="002B69F3"/>
    <w:rsid w:val="002B763A"/>
    <w:rsid w:val="002D382A"/>
    <w:rsid w:val="002F024D"/>
    <w:rsid w:val="002F075D"/>
    <w:rsid w:val="002F1EDD"/>
    <w:rsid w:val="003013F2"/>
    <w:rsid w:val="0030232A"/>
    <w:rsid w:val="0030694A"/>
    <w:rsid w:val="003069F4"/>
    <w:rsid w:val="00307181"/>
    <w:rsid w:val="003513B2"/>
    <w:rsid w:val="00360920"/>
    <w:rsid w:val="0037079A"/>
    <w:rsid w:val="00384709"/>
    <w:rsid w:val="00386C35"/>
    <w:rsid w:val="003A3D77"/>
    <w:rsid w:val="003B5AED"/>
    <w:rsid w:val="003C5992"/>
    <w:rsid w:val="003C6B7B"/>
    <w:rsid w:val="004135BD"/>
    <w:rsid w:val="004302A4"/>
    <w:rsid w:val="004463BA"/>
    <w:rsid w:val="00447144"/>
    <w:rsid w:val="004822D4"/>
    <w:rsid w:val="0049290B"/>
    <w:rsid w:val="004A4451"/>
    <w:rsid w:val="004D1681"/>
    <w:rsid w:val="004D3958"/>
    <w:rsid w:val="004F597D"/>
    <w:rsid w:val="005008DF"/>
    <w:rsid w:val="005045D0"/>
    <w:rsid w:val="00512529"/>
    <w:rsid w:val="00513952"/>
    <w:rsid w:val="005301EE"/>
    <w:rsid w:val="00534C6C"/>
    <w:rsid w:val="00547858"/>
    <w:rsid w:val="00547944"/>
    <w:rsid w:val="00572B36"/>
    <w:rsid w:val="005841C0"/>
    <w:rsid w:val="005917E2"/>
    <w:rsid w:val="0059260F"/>
    <w:rsid w:val="0059607E"/>
    <w:rsid w:val="005B133F"/>
    <w:rsid w:val="005B2727"/>
    <w:rsid w:val="005B42CA"/>
    <w:rsid w:val="005E5074"/>
    <w:rsid w:val="00612E4F"/>
    <w:rsid w:val="00615D5E"/>
    <w:rsid w:val="00622E99"/>
    <w:rsid w:val="00625E5D"/>
    <w:rsid w:val="0062732F"/>
    <w:rsid w:val="00660BF6"/>
    <w:rsid w:val="0066370F"/>
    <w:rsid w:val="00665115"/>
    <w:rsid w:val="00680A90"/>
    <w:rsid w:val="0068235B"/>
    <w:rsid w:val="006A0784"/>
    <w:rsid w:val="006A697B"/>
    <w:rsid w:val="006B4DDE"/>
    <w:rsid w:val="006D10E6"/>
    <w:rsid w:val="006D1177"/>
    <w:rsid w:val="006D717E"/>
    <w:rsid w:val="006E4597"/>
    <w:rsid w:val="00705A09"/>
    <w:rsid w:val="0071513A"/>
    <w:rsid w:val="00731CD2"/>
    <w:rsid w:val="00743968"/>
    <w:rsid w:val="00764DAA"/>
    <w:rsid w:val="00777380"/>
    <w:rsid w:val="00785415"/>
    <w:rsid w:val="00790C61"/>
    <w:rsid w:val="00791CB9"/>
    <w:rsid w:val="007928CD"/>
    <w:rsid w:val="00793130"/>
    <w:rsid w:val="007A1BE1"/>
    <w:rsid w:val="007B3233"/>
    <w:rsid w:val="007B5A42"/>
    <w:rsid w:val="007C199B"/>
    <w:rsid w:val="007D3073"/>
    <w:rsid w:val="007D64B9"/>
    <w:rsid w:val="007D72D4"/>
    <w:rsid w:val="007E0452"/>
    <w:rsid w:val="007F0B45"/>
    <w:rsid w:val="008070C0"/>
    <w:rsid w:val="00811C12"/>
    <w:rsid w:val="00845778"/>
    <w:rsid w:val="00861745"/>
    <w:rsid w:val="00887E28"/>
    <w:rsid w:val="008C61CE"/>
    <w:rsid w:val="008D5C3A"/>
    <w:rsid w:val="008E6DA2"/>
    <w:rsid w:val="0090407E"/>
    <w:rsid w:val="00907B1E"/>
    <w:rsid w:val="00913FA9"/>
    <w:rsid w:val="00933347"/>
    <w:rsid w:val="00933402"/>
    <w:rsid w:val="00943AFD"/>
    <w:rsid w:val="009458FC"/>
    <w:rsid w:val="00963A51"/>
    <w:rsid w:val="00983B6E"/>
    <w:rsid w:val="00992193"/>
    <w:rsid w:val="009936F8"/>
    <w:rsid w:val="009A3772"/>
    <w:rsid w:val="009D17F0"/>
    <w:rsid w:val="00A11540"/>
    <w:rsid w:val="00A2536B"/>
    <w:rsid w:val="00A42796"/>
    <w:rsid w:val="00A5311D"/>
    <w:rsid w:val="00AD0930"/>
    <w:rsid w:val="00AD3B58"/>
    <w:rsid w:val="00AE3DF2"/>
    <w:rsid w:val="00AF56C6"/>
    <w:rsid w:val="00AF7CB2"/>
    <w:rsid w:val="00B032E8"/>
    <w:rsid w:val="00B121E3"/>
    <w:rsid w:val="00B57F96"/>
    <w:rsid w:val="00B67892"/>
    <w:rsid w:val="00B750C5"/>
    <w:rsid w:val="00B848E4"/>
    <w:rsid w:val="00BA4D33"/>
    <w:rsid w:val="00BC2D06"/>
    <w:rsid w:val="00BC7B43"/>
    <w:rsid w:val="00C42FFC"/>
    <w:rsid w:val="00C744EB"/>
    <w:rsid w:val="00C90702"/>
    <w:rsid w:val="00C917FF"/>
    <w:rsid w:val="00C9766A"/>
    <w:rsid w:val="00CC4F39"/>
    <w:rsid w:val="00CD544C"/>
    <w:rsid w:val="00CF4256"/>
    <w:rsid w:val="00D01F28"/>
    <w:rsid w:val="00D04FE8"/>
    <w:rsid w:val="00D10EA2"/>
    <w:rsid w:val="00D176CF"/>
    <w:rsid w:val="00D17AD5"/>
    <w:rsid w:val="00D271E3"/>
    <w:rsid w:val="00D35CF1"/>
    <w:rsid w:val="00D47A80"/>
    <w:rsid w:val="00D85807"/>
    <w:rsid w:val="00D87349"/>
    <w:rsid w:val="00D91EE9"/>
    <w:rsid w:val="00D9298D"/>
    <w:rsid w:val="00D9627A"/>
    <w:rsid w:val="00D97220"/>
    <w:rsid w:val="00DC5BEC"/>
    <w:rsid w:val="00E1303B"/>
    <w:rsid w:val="00E14D47"/>
    <w:rsid w:val="00E1641C"/>
    <w:rsid w:val="00E26708"/>
    <w:rsid w:val="00E34958"/>
    <w:rsid w:val="00E37AB0"/>
    <w:rsid w:val="00E71C39"/>
    <w:rsid w:val="00EA1597"/>
    <w:rsid w:val="00EA56E6"/>
    <w:rsid w:val="00EA694D"/>
    <w:rsid w:val="00EC335F"/>
    <w:rsid w:val="00EC48FB"/>
    <w:rsid w:val="00EF232A"/>
    <w:rsid w:val="00F05A69"/>
    <w:rsid w:val="00F43FFD"/>
    <w:rsid w:val="00F44236"/>
    <w:rsid w:val="00F52517"/>
    <w:rsid w:val="00FA57B2"/>
    <w:rsid w:val="00FB3B4E"/>
    <w:rsid w:val="00FB509B"/>
    <w:rsid w:val="00FC3D4B"/>
    <w:rsid w:val="00FC6312"/>
    <w:rsid w:val="00FE36E3"/>
    <w:rsid w:val="00FE3BB4"/>
    <w:rsid w:val="00FE6A01"/>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ListSubChar">
    <w:name w:val="List Sub Char"/>
    <w:link w:val="ListSub"/>
    <w:rsid w:val="00A2536B"/>
    <w:rPr>
      <w:sz w:val="24"/>
    </w:rPr>
  </w:style>
  <w:style w:type="character" w:customStyle="1" w:styleId="H6Char">
    <w:name w:val="H6 Char"/>
    <w:link w:val="H6"/>
    <w:rsid w:val="00A2536B"/>
    <w:rPr>
      <w:b/>
      <w:bCs/>
      <w:sz w:val="24"/>
      <w:szCs w:val="22"/>
    </w:rPr>
  </w:style>
  <w:style w:type="character" w:customStyle="1" w:styleId="HeaderChar">
    <w:name w:val="Header Char"/>
    <w:link w:val="Header"/>
    <w:rsid w:val="00FE6A0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Alex.Le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fontTable" Target="fontTable.xml"/><Relationship Id="rId8" Type="http://schemas.openxmlformats.org/officeDocument/2006/relationships/hyperlink" Target="https://www.ercot.com/mktrules/issues/NPRR1210"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3448</Words>
  <Characters>19612</Characters>
  <Application>Microsoft Office Word</Application>
  <DocSecurity>0</DocSecurity>
  <Lines>392</Lines>
  <Paragraphs>145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22915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2024-02-13T21:11:00Z</dcterms:created>
  <dcterms:modified xsi:type="dcterms:W3CDTF">2024-02-20T01:31:00Z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2023-09-01T21:12:21Z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82a4c019-d83a-4599-bcd4-c9d0ddf850b2</vt:lpwstr>
  </property>
  <property fmtid="{D5CDD505-2E9C-101B-9397-08002B2CF9AE}" pid="8" name="MSIP_Label_7084cbda-52b8-46fb-a7b7-cb5bd465ed85_ContentBits">
    <vt:lpwstr>0</vt:lpwstr>
  </property>
</Properties>
</file>